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839A9" w14:textId="5D7B1318" w:rsidR="00827227" w:rsidRDefault="00827227" w:rsidP="00827227">
      <w:pPr>
        <w:rPr>
          <w:rFonts w:ascii="Times New Roman" w:eastAsia="Times New Roman" w:hAnsi="Times New Roman" w:cs="Times New Roman"/>
          <w:sz w:val="24"/>
          <w:szCs w:val="24"/>
          <w:lang w:eastAsia="fr-FR"/>
        </w:rPr>
      </w:pPr>
    </w:p>
    <w:p w14:paraId="46E8C4F0"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1D57F439"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027992F3" w:rsidR="00C25F37" w:rsidRPr="00B94C19" w:rsidRDefault="00081795" w:rsidP="00C25F37">
      <w:pPr>
        <w:spacing w:after="360"/>
        <w:jc w:val="center"/>
        <w:rPr>
          <w:rFonts w:ascii="Times New Roman" w:hAnsi="Times New Roman" w:cs="Times New Roman"/>
          <w:b/>
          <w:color w:val="000000"/>
          <w:spacing w:val="1"/>
          <w:sz w:val="28"/>
          <w:szCs w:val="28"/>
        </w:rPr>
      </w:pPr>
      <w:r w:rsidRPr="00081795">
        <w:rPr>
          <w:rFonts w:ascii="Times New Roman" w:hAnsi="Times New Roman" w:cs="Times New Roman"/>
          <w:b/>
          <w:color w:val="000000"/>
          <w:spacing w:val="1"/>
          <w:sz w:val="28"/>
          <w:szCs w:val="28"/>
        </w:rPr>
        <w:t>BG05M9OP001-1.043- МИГ  -Община Марица М02 „Активно включване – младежи”</w:t>
      </w:r>
    </w:p>
    <w:tbl>
      <w:tblPr>
        <w:tblStyle w:val="a5"/>
        <w:tblW w:w="0" w:type="auto"/>
        <w:tblLook w:val="04A0" w:firstRow="1" w:lastRow="0" w:firstColumn="1" w:lastColumn="0" w:noHBand="0" w:noVBand="1"/>
      </w:tblPr>
      <w:tblGrid>
        <w:gridCol w:w="4606"/>
        <w:gridCol w:w="4606"/>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Pr>
          <w:rFonts w:ascii="Times New Roman" w:eastAsia="Times New Roman" w:hAnsi="Times New Roman" w:cs="Times New Roman"/>
          <w:i/>
          <w:sz w:val="24"/>
          <w:szCs w:val="24"/>
          <w:lang w:val="en-US"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254DBE9B" w14:textId="4BFBDDDA" w:rsidR="00B94C19" w:rsidRDefault="00B94C19"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председател на</w:t>
      </w:r>
      <w:r w:rsidR="00510DF3">
        <w:rPr>
          <w:rFonts w:ascii="Times New Roman" w:eastAsia="Times New Roman" w:hAnsi="Times New Roman" w:cs="Times New Roman"/>
          <w:sz w:val="24"/>
          <w:szCs w:val="24"/>
          <w:lang w:eastAsia="fr-FR"/>
        </w:rPr>
        <w:t xml:space="preserve"> Управителния съвет на МИГ</w:t>
      </w:r>
      <w:r w:rsidRPr="00EF440B">
        <w:rPr>
          <w:rFonts w:ascii="Times New Roman" w:eastAsia="Times New Roman" w:hAnsi="Times New Roman" w:cs="Times New Roman"/>
          <w:sz w:val="24"/>
          <w:szCs w:val="24"/>
          <w:lang w:eastAsia="fr-FR"/>
        </w:rPr>
        <w:t>,</w:t>
      </w:r>
    </w:p>
    <w:p w14:paraId="3295F79B" w14:textId="187AD707"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547EA572"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3D0BD5AC" w14:textId="2484A61D" w:rsidR="008530CE" w:rsidRPr="008530CE" w:rsidRDefault="008530CE" w:rsidP="007818AA">
      <w:pPr>
        <w:spacing w:before="80" w:after="240" w:line="240" w:lineRule="auto"/>
        <w:jc w:val="both"/>
        <w:rPr>
          <w:rFonts w:ascii="Times New Roman" w:eastAsia="Times New Roman" w:hAnsi="Times New Roman" w:cs="Times New Roman"/>
          <w:sz w:val="24"/>
          <w:szCs w:val="24"/>
          <w:lang w:eastAsia="fr-FR"/>
        </w:rPr>
      </w:pPr>
      <w:r w:rsidRPr="008530CE">
        <w:rPr>
          <w:rFonts w:ascii="Times New Roman" w:eastAsia="Times New Roman" w:hAnsi="Times New Roman" w:cs="Times New Roman"/>
          <w:sz w:val="24"/>
          <w:szCs w:val="24"/>
          <w:lang w:eastAsia="fr-FR"/>
        </w:rPr>
        <w:lastRenderedPageBreak/>
        <w:t>2.</w:t>
      </w:r>
      <w:proofErr w:type="spellStart"/>
      <w:r w:rsidRPr="008530CE">
        <w:rPr>
          <w:rFonts w:ascii="Times New Roman" w:eastAsia="Times New Roman" w:hAnsi="Times New Roman" w:cs="Times New Roman"/>
          <w:sz w:val="24"/>
          <w:szCs w:val="24"/>
          <w:lang w:eastAsia="fr-FR"/>
        </w:rPr>
        <w:t>2</w:t>
      </w:r>
      <w:proofErr w:type="spellEnd"/>
      <w:r w:rsidRPr="008530CE">
        <w:rPr>
          <w:rFonts w:ascii="Times New Roman" w:eastAsia="Times New Roman" w:hAnsi="Times New Roman" w:cs="Times New Roman"/>
          <w:sz w:val="24"/>
          <w:szCs w:val="24"/>
          <w:lang w:eastAsia="fr-FR"/>
        </w:rPr>
        <w:t xml:space="preserve">.1 Проектът се изпълнява в рамките на </w:t>
      </w:r>
      <w:r w:rsidR="0065566D" w:rsidRPr="0065566D">
        <w:rPr>
          <w:rFonts w:ascii="Times New Roman" w:eastAsia="Times New Roman" w:hAnsi="Times New Roman" w:cs="Times New Roman"/>
          <w:sz w:val="24"/>
          <w:szCs w:val="24"/>
          <w:lang w:eastAsia="fr-FR"/>
        </w:rPr>
        <w:t>приоритетна ос 1 „Подобряване достъпа до заетост и качеството на работните места“ от ОП РЧР 2014-2020 г.</w:t>
      </w:r>
      <w:r w:rsidRPr="008530CE">
        <w:rPr>
          <w:rFonts w:ascii="Times New Roman" w:eastAsia="Times New Roman" w:hAnsi="Times New Roman" w:cs="Times New Roman"/>
          <w:sz w:val="24"/>
          <w:szCs w:val="24"/>
          <w:lang w:eastAsia="fr-FR"/>
        </w:rPr>
        <w:t xml:space="preserve">  </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26EBE2B3"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081795" w:rsidRPr="00081795">
        <w:rPr>
          <w:rFonts w:ascii="Times New Roman" w:eastAsia="Times New Roman" w:hAnsi="Times New Roman" w:cs="Times New Roman"/>
          <w:sz w:val="24"/>
          <w:szCs w:val="24"/>
          <w:lang w:val="en-US" w:eastAsia="fr-FR"/>
        </w:rPr>
        <w:t>BG05M9OP001-1.043- МИГ  -</w:t>
      </w:r>
      <w:proofErr w:type="spellStart"/>
      <w:r w:rsidR="00081795" w:rsidRPr="00081795">
        <w:rPr>
          <w:rFonts w:ascii="Times New Roman" w:eastAsia="Times New Roman" w:hAnsi="Times New Roman" w:cs="Times New Roman"/>
          <w:sz w:val="24"/>
          <w:szCs w:val="24"/>
          <w:lang w:val="en-US" w:eastAsia="fr-FR"/>
        </w:rPr>
        <w:t>Община</w:t>
      </w:r>
      <w:proofErr w:type="spellEnd"/>
      <w:r w:rsidR="00081795" w:rsidRPr="00081795">
        <w:rPr>
          <w:rFonts w:ascii="Times New Roman" w:eastAsia="Times New Roman" w:hAnsi="Times New Roman" w:cs="Times New Roman"/>
          <w:sz w:val="24"/>
          <w:szCs w:val="24"/>
          <w:lang w:val="en-US" w:eastAsia="fr-FR"/>
        </w:rPr>
        <w:t xml:space="preserve"> </w:t>
      </w:r>
      <w:proofErr w:type="spellStart"/>
      <w:r w:rsidR="00081795" w:rsidRPr="00081795">
        <w:rPr>
          <w:rFonts w:ascii="Times New Roman" w:eastAsia="Times New Roman" w:hAnsi="Times New Roman" w:cs="Times New Roman"/>
          <w:sz w:val="24"/>
          <w:szCs w:val="24"/>
          <w:lang w:val="en-US" w:eastAsia="fr-FR"/>
        </w:rPr>
        <w:t>Марица</w:t>
      </w:r>
      <w:proofErr w:type="spellEnd"/>
      <w:r w:rsidR="00081795" w:rsidRPr="00081795">
        <w:rPr>
          <w:rFonts w:ascii="Times New Roman" w:eastAsia="Times New Roman" w:hAnsi="Times New Roman" w:cs="Times New Roman"/>
          <w:sz w:val="24"/>
          <w:szCs w:val="24"/>
          <w:lang w:val="en-US" w:eastAsia="fr-FR"/>
        </w:rPr>
        <w:t xml:space="preserve"> М02 „</w:t>
      </w:r>
      <w:proofErr w:type="spellStart"/>
      <w:r w:rsidR="00081795" w:rsidRPr="00081795">
        <w:rPr>
          <w:rFonts w:ascii="Times New Roman" w:eastAsia="Times New Roman" w:hAnsi="Times New Roman" w:cs="Times New Roman"/>
          <w:sz w:val="24"/>
          <w:szCs w:val="24"/>
          <w:lang w:val="en-US" w:eastAsia="fr-FR"/>
        </w:rPr>
        <w:t>Активно</w:t>
      </w:r>
      <w:proofErr w:type="spellEnd"/>
      <w:r w:rsidR="00081795" w:rsidRPr="00081795">
        <w:rPr>
          <w:rFonts w:ascii="Times New Roman" w:eastAsia="Times New Roman" w:hAnsi="Times New Roman" w:cs="Times New Roman"/>
          <w:sz w:val="24"/>
          <w:szCs w:val="24"/>
          <w:lang w:val="en-US" w:eastAsia="fr-FR"/>
        </w:rPr>
        <w:t xml:space="preserve"> </w:t>
      </w:r>
      <w:proofErr w:type="spellStart"/>
      <w:r w:rsidR="00081795" w:rsidRPr="00081795">
        <w:rPr>
          <w:rFonts w:ascii="Times New Roman" w:eastAsia="Times New Roman" w:hAnsi="Times New Roman" w:cs="Times New Roman"/>
          <w:sz w:val="24"/>
          <w:szCs w:val="24"/>
          <w:lang w:val="en-US" w:eastAsia="fr-FR"/>
        </w:rPr>
        <w:t>включване</w:t>
      </w:r>
      <w:proofErr w:type="spellEnd"/>
      <w:r w:rsidR="00081795" w:rsidRPr="00081795">
        <w:rPr>
          <w:rFonts w:ascii="Times New Roman" w:eastAsia="Times New Roman" w:hAnsi="Times New Roman" w:cs="Times New Roman"/>
          <w:sz w:val="24"/>
          <w:szCs w:val="24"/>
          <w:lang w:val="en-US" w:eastAsia="fr-FR"/>
        </w:rPr>
        <w:t xml:space="preserve"> – </w:t>
      </w:r>
      <w:proofErr w:type="spellStart"/>
      <w:r w:rsidR="00081795" w:rsidRPr="00081795">
        <w:rPr>
          <w:rFonts w:ascii="Times New Roman" w:eastAsia="Times New Roman" w:hAnsi="Times New Roman" w:cs="Times New Roman"/>
          <w:sz w:val="24"/>
          <w:szCs w:val="24"/>
          <w:lang w:val="en-US" w:eastAsia="fr-FR"/>
        </w:rPr>
        <w:t>младежи</w:t>
      </w:r>
      <w:proofErr w:type="spellEnd"/>
      <w:r w:rsidR="00081795" w:rsidRPr="00081795">
        <w:rPr>
          <w:rFonts w:ascii="Times New Roman" w:eastAsia="Times New Roman" w:hAnsi="Times New Roman" w:cs="Times New Roman"/>
          <w:sz w:val="24"/>
          <w:szCs w:val="24"/>
          <w:lang w:val="en-US" w:eastAsia="fr-FR"/>
        </w:rPr>
        <w:t>”</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8530CE">
        <w:rPr>
          <w:rFonts w:ascii="Times New Roman" w:hAnsi="Times New Roman" w:cs="Times New Roman"/>
          <w:bCs/>
          <w:sz w:val="24"/>
          <w:szCs w:val="24"/>
        </w:rPr>
        <w:t xml:space="preserve">процедура </w:t>
      </w:r>
      <w:r w:rsidR="0065566D" w:rsidRPr="0065566D">
        <w:rPr>
          <w:rFonts w:ascii="Times New Roman" w:hAnsi="Times New Roman" w:cs="Times New Roman"/>
          <w:bCs/>
          <w:sz w:val="24"/>
          <w:szCs w:val="24"/>
          <w:lang w:val="en-US"/>
        </w:rPr>
        <w:t>BG05M9OP001-</w:t>
      </w:r>
      <w:r w:rsidR="00081795">
        <w:rPr>
          <w:rFonts w:ascii="Times New Roman" w:hAnsi="Times New Roman" w:cs="Times New Roman"/>
          <w:bCs/>
          <w:sz w:val="24"/>
          <w:szCs w:val="24"/>
        </w:rPr>
        <w:t xml:space="preserve"> 1.043</w:t>
      </w:r>
      <w:r w:rsidR="0065566D" w:rsidRPr="0065566D">
        <w:rPr>
          <w:rFonts w:ascii="Times New Roman" w:hAnsi="Times New Roman" w:cs="Times New Roman"/>
          <w:bCs/>
          <w:sz w:val="24"/>
          <w:szCs w:val="24"/>
          <w:lang w:val="en-US"/>
        </w:rPr>
        <w:t xml:space="preserve">  МИГ </w:t>
      </w:r>
      <w:proofErr w:type="spellStart"/>
      <w:r w:rsidR="0065566D" w:rsidRPr="0065566D">
        <w:rPr>
          <w:rFonts w:ascii="Times New Roman" w:hAnsi="Times New Roman" w:cs="Times New Roman"/>
          <w:bCs/>
          <w:sz w:val="24"/>
          <w:szCs w:val="24"/>
          <w:lang w:val="en-US"/>
        </w:rPr>
        <w:t>Община</w:t>
      </w:r>
      <w:proofErr w:type="spellEnd"/>
      <w:r w:rsidR="0065566D" w:rsidRPr="0065566D">
        <w:rPr>
          <w:rFonts w:ascii="Times New Roman" w:hAnsi="Times New Roman" w:cs="Times New Roman"/>
          <w:bCs/>
          <w:sz w:val="24"/>
          <w:szCs w:val="24"/>
          <w:lang w:val="en-US"/>
        </w:rPr>
        <w:t xml:space="preserve"> </w:t>
      </w:r>
      <w:proofErr w:type="spellStart"/>
      <w:r w:rsidR="0065566D" w:rsidRPr="0065566D">
        <w:rPr>
          <w:rFonts w:ascii="Times New Roman" w:hAnsi="Times New Roman" w:cs="Times New Roman"/>
          <w:bCs/>
          <w:sz w:val="24"/>
          <w:szCs w:val="24"/>
          <w:lang w:val="en-US"/>
        </w:rPr>
        <w:t>Марица</w:t>
      </w:r>
      <w:proofErr w:type="spellEnd"/>
      <w:r w:rsidR="0065566D" w:rsidRPr="0065566D">
        <w:rPr>
          <w:rFonts w:ascii="Times New Roman" w:hAnsi="Times New Roman" w:cs="Times New Roman"/>
          <w:bCs/>
          <w:sz w:val="24"/>
          <w:szCs w:val="24"/>
          <w:lang w:val="en-US"/>
        </w:rPr>
        <w:t xml:space="preserve"> М02 „</w:t>
      </w:r>
      <w:proofErr w:type="spellStart"/>
      <w:r w:rsidR="0065566D" w:rsidRPr="0065566D">
        <w:rPr>
          <w:rFonts w:ascii="Times New Roman" w:hAnsi="Times New Roman" w:cs="Times New Roman"/>
          <w:bCs/>
          <w:sz w:val="24"/>
          <w:szCs w:val="24"/>
          <w:lang w:val="en-US"/>
        </w:rPr>
        <w:t>Активно</w:t>
      </w:r>
      <w:proofErr w:type="spellEnd"/>
      <w:r w:rsidR="0065566D" w:rsidRPr="0065566D">
        <w:rPr>
          <w:rFonts w:ascii="Times New Roman" w:hAnsi="Times New Roman" w:cs="Times New Roman"/>
          <w:bCs/>
          <w:sz w:val="24"/>
          <w:szCs w:val="24"/>
          <w:lang w:val="en-US"/>
        </w:rPr>
        <w:t xml:space="preserve"> </w:t>
      </w:r>
      <w:proofErr w:type="spellStart"/>
      <w:r w:rsidR="0065566D" w:rsidRPr="0065566D">
        <w:rPr>
          <w:rFonts w:ascii="Times New Roman" w:hAnsi="Times New Roman" w:cs="Times New Roman"/>
          <w:bCs/>
          <w:sz w:val="24"/>
          <w:szCs w:val="24"/>
          <w:lang w:val="en-US"/>
        </w:rPr>
        <w:t>включване</w:t>
      </w:r>
      <w:proofErr w:type="spellEnd"/>
      <w:r w:rsidR="0065566D" w:rsidRPr="0065566D">
        <w:rPr>
          <w:rFonts w:ascii="Times New Roman" w:hAnsi="Times New Roman" w:cs="Times New Roman"/>
          <w:bCs/>
          <w:sz w:val="24"/>
          <w:szCs w:val="24"/>
          <w:lang w:val="en-US"/>
        </w:rPr>
        <w:t xml:space="preserve"> - </w:t>
      </w:r>
      <w:proofErr w:type="spellStart"/>
      <w:r w:rsidR="0065566D" w:rsidRPr="0065566D">
        <w:rPr>
          <w:rFonts w:ascii="Times New Roman" w:hAnsi="Times New Roman" w:cs="Times New Roman"/>
          <w:bCs/>
          <w:sz w:val="24"/>
          <w:szCs w:val="24"/>
          <w:lang w:val="en-US"/>
        </w:rPr>
        <w:t>младежи</w:t>
      </w:r>
      <w:proofErr w:type="spellEnd"/>
      <w:r w:rsidR="0065566D" w:rsidRPr="0065566D">
        <w:rPr>
          <w:rFonts w:ascii="Times New Roman" w:hAnsi="Times New Roman" w:cs="Times New Roman"/>
          <w:bCs/>
          <w:sz w:val="24"/>
          <w:szCs w:val="24"/>
          <w:lang w:val="en-US"/>
        </w:rPr>
        <w:t>“</w:t>
      </w:r>
      <w:r w:rsidR="00534B50">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E23AC90"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545A0854"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D177264" w14:textId="43A22905"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w:t>
      </w:r>
      <w:r w:rsidR="00AF46DB" w:rsidRPr="00AF46DB">
        <w:rPr>
          <w:rFonts w:ascii="Times New Roman" w:hAnsi="Times New Roman" w:cs="Times New Roman"/>
          <w:sz w:val="24"/>
          <w:szCs w:val="24"/>
        </w:rPr>
        <w:lastRenderedPageBreak/>
        <w:t xml:space="preserve">размер на не повече от </w:t>
      </w:r>
      <w:r w:rsidR="0065566D">
        <w:rPr>
          <w:rFonts w:ascii="Times New Roman" w:hAnsi="Times New Roman" w:cs="Times New Roman"/>
          <w:sz w:val="24"/>
          <w:szCs w:val="24"/>
        </w:rPr>
        <w:t>100</w:t>
      </w:r>
      <w:r w:rsidR="00AF46DB" w:rsidRPr="00AF46DB">
        <w:rPr>
          <w:rFonts w:ascii="Times New Roman" w:hAnsi="Times New Roman" w:cs="Times New Roman"/>
          <w:sz w:val="24"/>
          <w:szCs w:val="24"/>
        </w:rPr>
        <w:t xml:space="preserve">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4E327B12"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lang w:val="en-US"/>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07F8EB60"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736A7DF7"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 xml:space="preserve">3.7.1.действително извършени и верифицирани разходи и след представяне на първични </w:t>
      </w:r>
      <w:proofErr w:type="spellStart"/>
      <w:r w:rsidRPr="00584C6B">
        <w:rPr>
          <w:rFonts w:ascii="Times New Roman" w:eastAsia="Times New Roman" w:hAnsi="Times New Roman" w:cs="Times New Roman"/>
          <w:sz w:val="24"/>
          <w:szCs w:val="24"/>
        </w:rPr>
        <w:t>разходооправдателни</w:t>
      </w:r>
      <w:proofErr w:type="spellEnd"/>
      <w:r w:rsidRPr="00584C6B">
        <w:rPr>
          <w:rFonts w:ascii="Times New Roman" w:eastAsia="Times New Roman" w:hAnsi="Times New Roman" w:cs="Times New Roman"/>
          <w:sz w:val="24"/>
          <w:szCs w:val="24"/>
        </w:rPr>
        <w:t xml:space="preserve"> документи.</w:t>
      </w:r>
    </w:p>
    <w:p w14:paraId="576F607E"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66D5B40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2F68BD8C"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01A83397" w14:textId="603C7C7F" w:rsidR="00584C6B" w:rsidRPr="00A8286C"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6CCA88C8"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3108971" w14:textId="150271FF"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 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w:t>
      </w:r>
      <w:r w:rsidR="00081795">
        <w:rPr>
          <w:rFonts w:ascii="Times New Roman" w:eastAsia="Times New Roman" w:hAnsi="Times New Roman" w:cs="Times New Roman"/>
          <w:sz w:val="24"/>
          <w:szCs w:val="24"/>
        </w:rPr>
        <w:t>вори по процедура BG05M9OP001- 1.043</w:t>
      </w:r>
      <w:r w:rsidR="0065566D" w:rsidRPr="0065566D">
        <w:t xml:space="preserve"> </w:t>
      </w:r>
      <w:r w:rsidR="0065566D" w:rsidRPr="0065566D">
        <w:rPr>
          <w:rFonts w:ascii="Times New Roman" w:eastAsia="Times New Roman" w:hAnsi="Times New Roman" w:cs="Times New Roman"/>
          <w:sz w:val="24"/>
          <w:szCs w:val="24"/>
        </w:rPr>
        <w:t>МИГ Община Марица</w:t>
      </w:r>
      <w:r w:rsidR="0065566D" w:rsidRPr="0065566D">
        <w:t xml:space="preserve"> </w:t>
      </w:r>
      <w:r w:rsidR="0065566D" w:rsidRPr="0065566D">
        <w:rPr>
          <w:rFonts w:ascii="Times New Roman" w:eastAsia="Times New Roman" w:hAnsi="Times New Roman" w:cs="Times New Roman"/>
          <w:sz w:val="24"/>
          <w:szCs w:val="24"/>
        </w:rPr>
        <w:t>М02 „Активно включване – младежи”</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w:t>
      </w:r>
      <w:proofErr w:type="spellStart"/>
      <w:r w:rsidRPr="00A8286C">
        <w:rPr>
          <w:rFonts w:ascii="Times New Roman" w:eastAsia="Times New Roman" w:hAnsi="Times New Roman" w:cs="Times New Roman"/>
          <w:sz w:val="24"/>
          <w:szCs w:val="24"/>
        </w:rPr>
        <w:t>ите</w:t>
      </w:r>
      <w:proofErr w:type="spellEnd"/>
      <w:r w:rsidRPr="00A8286C">
        <w:rPr>
          <w:rFonts w:ascii="Times New Roman" w:eastAsia="Times New Roman" w:hAnsi="Times New Roman" w:cs="Times New Roman"/>
          <w:sz w:val="24"/>
          <w:szCs w:val="24"/>
        </w:rPr>
        <w:t xml:space="preserve">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В случаите на обезпечение на авансовото плащане с банкова гаранция, същата се освобождава не по-рано от извършване на последното верифициране на разходи по договора, за което Управляващият орган уведомява банката – издател при поискване от страна на бенефициента.</w:t>
      </w:r>
    </w:p>
    <w:p w14:paraId="57DF81DF" w14:textId="5054727A"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w:t>
      </w:r>
    </w:p>
    <w:p w14:paraId="07378AA0" w14:textId="6787C070"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lastRenderedPageBreak/>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773B7EA" w14:textId="77777777" w:rsidR="008642D2" w:rsidRDefault="002C688E"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proofErr w:type="spellStart"/>
      <w:r w:rsidRPr="002C688E">
        <w:rPr>
          <w:rFonts w:ascii="Times New Roman" w:eastAsia="Times New Roman" w:hAnsi="Times New Roman" w:cs="Times New Roman"/>
          <w:sz w:val="24"/>
          <w:szCs w:val="24"/>
          <w:lang w:val="en-US" w:eastAsia="bg-BG"/>
        </w:rPr>
        <w:t>валидна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банкова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гаранция</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издадена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банка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или</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друга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финансова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институция</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регистрирана</w:t>
      </w:r>
      <w:proofErr w:type="spellEnd"/>
      <w:r w:rsidRPr="002C688E">
        <w:rPr>
          <w:rFonts w:ascii="Times New Roman" w:eastAsia="Times New Roman" w:hAnsi="Times New Roman" w:cs="Times New Roman"/>
          <w:sz w:val="24"/>
          <w:szCs w:val="24"/>
          <w:lang w:val="en-US" w:eastAsia="bg-BG"/>
        </w:rPr>
        <w:t xml:space="preserve"> в </w:t>
      </w:r>
      <w:proofErr w:type="spellStart"/>
      <w:r w:rsidRPr="002C688E">
        <w:rPr>
          <w:rFonts w:ascii="Times New Roman" w:eastAsia="Times New Roman" w:hAnsi="Times New Roman" w:cs="Times New Roman"/>
          <w:sz w:val="24"/>
          <w:szCs w:val="24"/>
          <w:lang w:val="en-US" w:eastAsia="bg-BG"/>
        </w:rPr>
        <w:t>Република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България</w:t>
      </w:r>
      <w:proofErr w:type="spellEnd"/>
      <w:r w:rsidRPr="002C688E">
        <w:rPr>
          <w:rFonts w:ascii="Times New Roman" w:eastAsia="Times New Roman" w:hAnsi="Times New Roman" w:cs="Times New Roman"/>
          <w:sz w:val="24"/>
          <w:szCs w:val="24"/>
          <w:lang w:eastAsia="bg-BG"/>
        </w:rPr>
        <w:t xml:space="preserve">, </w:t>
      </w:r>
      <w:proofErr w:type="spellStart"/>
      <w:r w:rsidRPr="002C688E">
        <w:rPr>
          <w:rFonts w:ascii="Times New Roman" w:eastAsia="Times New Roman" w:hAnsi="Times New Roman" w:cs="Times New Roman"/>
          <w:sz w:val="24"/>
          <w:szCs w:val="24"/>
          <w:lang w:val="en-US" w:eastAsia="bg-BG"/>
        </w:rPr>
        <w:t>или</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са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покрити</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инструмент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предоставен</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като</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гаранция</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публичен</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субект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или</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Република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България</w:t>
      </w:r>
      <w:proofErr w:type="spellEnd"/>
      <w:r w:rsidRPr="002C688E">
        <w:rPr>
          <w:rFonts w:ascii="Times New Roman" w:eastAsia="Times New Roman" w:hAnsi="Times New Roman" w:cs="Times New Roman"/>
          <w:sz w:val="24"/>
          <w:szCs w:val="24"/>
          <w:lang w:val="en-US" w:eastAsia="bg-BG"/>
        </w:rPr>
        <w:t xml:space="preserve">, с </w:t>
      </w:r>
      <w:proofErr w:type="spellStart"/>
      <w:r w:rsidRPr="002C688E">
        <w:rPr>
          <w:rFonts w:ascii="Times New Roman" w:eastAsia="Times New Roman" w:hAnsi="Times New Roman" w:cs="Times New Roman"/>
          <w:sz w:val="24"/>
          <w:szCs w:val="24"/>
          <w:lang w:val="en-US" w:eastAsia="bg-BG"/>
        </w:rPr>
        <w:t>която</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се</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обезпечава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размера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на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авансовото</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плащане</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Банковата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гаранция</w:t>
      </w:r>
      <w:proofErr w:type="spellEnd"/>
      <w:r w:rsidRPr="002C688E">
        <w:rPr>
          <w:rFonts w:ascii="Times New Roman" w:eastAsia="Times New Roman" w:hAnsi="Times New Roman" w:cs="Times New Roman"/>
          <w:sz w:val="24"/>
          <w:szCs w:val="24"/>
          <w:lang w:val="en-US" w:eastAsia="bg-BG"/>
        </w:rPr>
        <w:t xml:space="preserve"> </w:t>
      </w:r>
      <w:r w:rsidRPr="002C688E">
        <w:rPr>
          <w:rFonts w:ascii="Times New Roman" w:eastAsia="Times New Roman" w:hAnsi="Times New Roman" w:cs="Times New Roman"/>
          <w:sz w:val="24"/>
          <w:szCs w:val="24"/>
          <w:lang w:eastAsia="bg-BG"/>
        </w:rPr>
        <w:t xml:space="preserve">следва да </w:t>
      </w:r>
      <w:r w:rsidRPr="002C688E">
        <w:rPr>
          <w:rFonts w:ascii="Times New Roman" w:eastAsia="Times New Roman" w:hAnsi="Times New Roman" w:cs="Times New Roman"/>
          <w:sz w:val="24"/>
          <w:szCs w:val="24"/>
          <w:lang w:val="en-US" w:eastAsia="bg-BG"/>
        </w:rPr>
        <w:t xml:space="preserve">е </w:t>
      </w:r>
      <w:proofErr w:type="spellStart"/>
      <w:r w:rsidRPr="002C688E">
        <w:rPr>
          <w:rFonts w:ascii="Times New Roman" w:eastAsia="Times New Roman" w:hAnsi="Times New Roman" w:cs="Times New Roman"/>
          <w:sz w:val="24"/>
          <w:szCs w:val="24"/>
          <w:lang w:val="en-US" w:eastAsia="bg-BG"/>
        </w:rPr>
        <w:t>безусловна</w:t>
      </w:r>
      <w:proofErr w:type="spellEnd"/>
      <w:r w:rsidRPr="002C688E">
        <w:rPr>
          <w:rFonts w:ascii="Times New Roman" w:eastAsia="Times New Roman" w:hAnsi="Times New Roman" w:cs="Times New Roman"/>
          <w:sz w:val="24"/>
          <w:szCs w:val="24"/>
          <w:lang w:val="en-US" w:eastAsia="bg-BG"/>
        </w:rPr>
        <w:t xml:space="preserve"> и </w:t>
      </w:r>
      <w:proofErr w:type="spellStart"/>
      <w:r w:rsidRPr="002C688E">
        <w:rPr>
          <w:rFonts w:ascii="Times New Roman" w:eastAsia="Times New Roman" w:hAnsi="Times New Roman" w:cs="Times New Roman"/>
          <w:sz w:val="24"/>
          <w:szCs w:val="24"/>
          <w:lang w:val="en-US" w:eastAsia="bg-BG"/>
        </w:rPr>
        <w:t>неотменима</w:t>
      </w:r>
      <w:proofErr w:type="spellEnd"/>
      <w:r w:rsidRPr="002C688E">
        <w:rPr>
          <w:rFonts w:ascii="Times New Roman" w:eastAsia="Times New Roman" w:hAnsi="Times New Roman" w:cs="Times New Roman"/>
          <w:sz w:val="24"/>
          <w:szCs w:val="24"/>
          <w:lang w:val="en-US" w:eastAsia="bg-BG"/>
        </w:rPr>
        <w:t xml:space="preserve"> в </w:t>
      </w:r>
      <w:proofErr w:type="spellStart"/>
      <w:r w:rsidRPr="002C688E">
        <w:rPr>
          <w:rFonts w:ascii="Times New Roman" w:eastAsia="Times New Roman" w:hAnsi="Times New Roman" w:cs="Times New Roman"/>
          <w:sz w:val="24"/>
          <w:szCs w:val="24"/>
          <w:lang w:val="en-US" w:eastAsia="bg-BG"/>
        </w:rPr>
        <w:t>полза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на</w:t>
      </w:r>
      <w:proofErr w:type="spellEnd"/>
      <w:r w:rsidRPr="002C688E">
        <w:rPr>
          <w:rFonts w:ascii="Times New Roman" w:eastAsia="Times New Roman" w:hAnsi="Times New Roman" w:cs="Times New Roman"/>
          <w:sz w:val="24"/>
          <w:szCs w:val="24"/>
          <w:lang w:val="en-US" w:eastAsia="bg-BG"/>
        </w:rPr>
        <w:t xml:space="preserve"> </w:t>
      </w:r>
      <w:r w:rsidRPr="002C688E">
        <w:rPr>
          <w:rFonts w:ascii="Times New Roman" w:eastAsia="Times New Roman" w:hAnsi="Times New Roman" w:cs="Times New Roman"/>
          <w:sz w:val="24"/>
          <w:szCs w:val="24"/>
          <w:lang w:eastAsia="bg-BG"/>
        </w:rPr>
        <w:t>У</w:t>
      </w:r>
      <w:proofErr w:type="spellStart"/>
      <w:r w:rsidRPr="002C688E">
        <w:rPr>
          <w:rFonts w:ascii="Times New Roman" w:eastAsia="Times New Roman" w:hAnsi="Times New Roman" w:cs="Times New Roman"/>
          <w:sz w:val="24"/>
          <w:szCs w:val="24"/>
          <w:lang w:val="en-US" w:eastAsia="bg-BG"/>
        </w:rPr>
        <w:t>правляващия</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орган</w:t>
      </w:r>
      <w:proofErr w:type="spellEnd"/>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w:t>
      </w:r>
      <w:proofErr w:type="spellStart"/>
      <w:r w:rsidRPr="002C688E">
        <w:rPr>
          <w:rFonts w:ascii="Times New Roman" w:eastAsia="Times New Roman" w:hAnsi="Times New Roman" w:cs="Times New Roman"/>
          <w:sz w:val="24"/>
          <w:szCs w:val="24"/>
          <w:lang w:eastAsia="bg-BG"/>
        </w:rPr>
        <w:t>от</w:t>
      </w:r>
      <w:proofErr w:type="spellEnd"/>
      <w:r w:rsidRPr="002C688E">
        <w:rPr>
          <w:rFonts w:ascii="Times New Roman" w:eastAsia="Times New Roman" w:hAnsi="Times New Roman" w:cs="Times New Roman"/>
          <w:sz w:val="24"/>
          <w:szCs w:val="24"/>
          <w:lang w:eastAsia="bg-BG"/>
        </w:rPr>
        <w:t xml:space="preserve">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4E124F8B" w14:textId="725379C7"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08.07.2016г.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5912702"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73EE8E93" w14:textId="77777777" w:rsidR="000A22EF" w:rsidRDefault="000A22EF" w:rsidP="000A22EF">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p>
    <w:p w14:paraId="21E09990" w14:textId="34810F9D"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w:t>
      </w:r>
      <w:proofErr w:type="spellStart"/>
      <w:r w:rsidRPr="002C17B0">
        <w:rPr>
          <w:rFonts w:ascii="Times New Roman" w:eastAsia="Times New Roman" w:hAnsi="Times New Roman" w:cs="Times New Roman"/>
          <w:sz w:val="24"/>
          <w:szCs w:val="24"/>
          <w:lang w:eastAsia="bg-BG"/>
        </w:rPr>
        <w:t>пар</w:t>
      </w:r>
      <w:proofErr w:type="spellEnd"/>
      <w:r w:rsidRPr="002C17B0">
        <w:rPr>
          <w:rFonts w:ascii="Times New Roman" w:eastAsia="Times New Roman" w:hAnsi="Times New Roman" w:cs="Times New Roman"/>
          <w:sz w:val="24"/>
          <w:szCs w:val="24"/>
          <w:lang w:eastAsia="bg-BG"/>
        </w:rPr>
        <w:t xml:space="preserve">. 6 от Регламент (ЕС) № 1407/2013 на Комисията. </w:t>
      </w:r>
    </w:p>
    <w:p w14:paraId="406FDC0A" w14:textId="77777777"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lastRenderedPageBreak/>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2C922C07" w14:textId="4E98DA44"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w:t>
      </w:r>
      <w:proofErr w:type="spellStart"/>
      <w:r w:rsidR="00A8286C" w:rsidRPr="00A8286C">
        <w:rPr>
          <w:rFonts w:ascii="Times New Roman" w:eastAsia="Times New Roman" w:hAnsi="Times New Roman" w:cs="Times New Roman"/>
          <w:sz w:val="24"/>
          <w:szCs w:val="24"/>
          <w:lang w:eastAsia="bg-BG"/>
        </w:rPr>
        <w:t>одитиращ</w:t>
      </w:r>
      <w:proofErr w:type="spellEnd"/>
      <w:r w:rsidR="00A8286C" w:rsidRPr="00A8286C">
        <w:rPr>
          <w:rFonts w:ascii="Times New Roman" w:eastAsia="Times New Roman" w:hAnsi="Times New Roman" w:cs="Times New Roman"/>
          <w:sz w:val="24"/>
          <w:szCs w:val="24"/>
          <w:lang w:eastAsia="bg-BG"/>
        </w:rPr>
        <w:t xml:space="preserve"> или друг контролиращ или </w:t>
      </w:r>
      <w:proofErr w:type="spellStart"/>
      <w:r w:rsidR="00A8286C" w:rsidRPr="00A8286C">
        <w:rPr>
          <w:rFonts w:ascii="Times New Roman" w:eastAsia="Times New Roman" w:hAnsi="Times New Roman" w:cs="Times New Roman"/>
          <w:sz w:val="24"/>
          <w:szCs w:val="24"/>
          <w:lang w:eastAsia="bg-BG"/>
        </w:rPr>
        <w:t>одитен</w:t>
      </w:r>
      <w:proofErr w:type="spellEnd"/>
      <w:r w:rsidR="00A8286C" w:rsidRPr="00A8286C">
        <w:rPr>
          <w:rFonts w:ascii="Times New Roman" w:eastAsia="Times New Roman" w:hAnsi="Times New Roman" w:cs="Times New Roman"/>
          <w:sz w:val="24"/>
          <w:szCs w:val="24"/>
          <w:lang w:eastAsia="bg-BG"/>
        </w:rPr>
        <w:t xml:space="preserve">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277E5B61"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proofErr w:type="spellStart"/>
      <w:r w:rsidR="00A8286C" w:rsidRPr="00A8286C">
        <w:rPr>
          <w:rFonts w:ascii="Times New Roman" w:eastAsia="Times New Roman" w:hAnsi="Times New Roman" w:cs="Times New Roman"/>
          <w:sz w:val="24"/>
          <w:szCs w:val="24"/>
        </w:rPr>
        <w:t>Микроданни</w:t>
      </w:r>
      <w:proofErr w:type="spellEnd"/>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процедура </w:t>
      </w:r>
      <w:r w:rsidR="00A8286C" w:rsidRPr="00A8286C">
        <w:rPr>
          <w:rFonts w:ascii="Times New Roman" w:eastAsia="Times New Roman" w:hAnsi="Times New Roman" w:cs="Times New Roman"/>
          <w:color w:val="000000"/>
          <w:spacing w:val="1"/>
          <w:sz w:val="24"/>
          <w:szCs w:val="24"/>
        </w:rPr>
        <w:t>BG05M9OP001-</w:t>
      </w:r>
      <w:r w:rsidR="00081795">
        <w:rPr>
          <w:rFonts w:ascii="Times New Roman" w:eastAsia="Times New Roman" w:hAnsi="Times New Roman" w:cs="Times New Roman"/>
          <w:color w:val="000000"/>
          <w:spacing w:val="1"/>
          <w:sz w:val="24"/>
          <w:szCs w:val="24"/>
        </w:rPr>
        <w:t xml:space="preserve"> 1.043</w:t>
      </w:r>
      <w:r w:rsidR="0065566D" w:rsidRPr="0065566D">
        <w:t xml:space="preserve"> </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p>
    <w:p w14:paraId="6ED938AC" w14:textId="718ADE4B"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процедура </w:t>
      </w:r>
      <w:r w:rsidR="00081795">
        <w:rPr>
          <w:rFonts w:ascii="Times New Roman" w:eastAsia="Times New Roman" w:hAnsi="Times New Roman" w:cs="Times New Roman"/>
          <w:color w:val="000000"/>
          <w:spacing w:val="1"/>
          <w:sz w:val="24"/>
          <w:szCs w:val="24"/>
        </w:rPr>
        <w:t>BG05M9OP001- 1.043</w:t>
      </w:r>
      <w:r w:rsidR="0065566D" w:rsidRPr="0065566D">
        <w:t xml:space="preserve"> </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Default="00A8286C" w:rsidP="00B94C19">
      <w:pPr>
        <w:spacing w:after="240" w:line="240" w:lineRule="auto"/>
        <w:ind w:left="567"/>
        <w:jc w:val="both"/>
        <w:rPr>
          <w:rFonts w:ascii="Times New Roman" w:eastAsia="Times New Roman" w:hAnsi="Times New Roman" w:cs="Times New Roman"/>
          <w:sz w:val="24"/>
          <w:szCs w:val="24"/>
          <w:lang w:val="en-US"/>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Бенефициентът е длъжен да сключи споразумение със своя/</w:t>
      </w:r>
      <w:proofErr w:type="spellStart"/>
      <w:r w:rsidR="00A8286C" w:rsidRPr="00A8286C">
        <w:rPr>
          <w:rFonts w:ascii="Times New Roman" w:eastAsia="Times New Roman" w:hAnsi="Times New Roman" w:cs="Times New Roman"/>
          <w:sz w:val="24"/>
          <w:szCs w:val="24"/>
        </w:rPr>
        <w:t>ите</w:t>
      </w:r>
      <w:proofErr w:type="spellEnd"/>
      <w:r w:rsidR="00A8286C" w:rsidRPr="00A8286C">
        <w:rPr>
          <w:rFonts w:ascii="Times New Roman" w:eastAsia="Times New Roman" w:hAnsi="Times New Roman" w:cs="Times New Roman"/>
          <w:sz w:val="24"/>
          <w:szCs w:val="24"/>
        </w:rPr>
        <w:t xml:space="preserve">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77777777"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Наредба № Н-3/08.07.2016г.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w:t>
      </w:r>
      <w:proofErr w:type="spellStart"/>
      <w:r w:rsidR="006E1A3A" w:rsidRPr="006A408A">
        <w:rPr>
          <w:rFonts w:ascii="Times New Roman" w:eastAsia="Times New Roman" w:hAnsi="Times New Roman" w:cs="Times New Roman"/>
          <w:sz w:val="24"/>
          <w:szCs w:val="24"/>
          <w:lang w:eastAsia="bg-BG"/>
        </w:rPr>
        <w:t>съфинансирани</w:t>
      </w:r>
      <w:proofErr w:type="spellEnd"/>
      <w:r w:rsidR="006E1A3A" w:rsidRPr="006A408A">
        <w:rPr>
          <w:rFonts w:ascii="Times New Roman" w:eastAsia="Times New Roman" w:hAnsi="Times New Roman" w:cs="Times New Roman"/>
          <w:sz w:val="24"/>
          <w:szCs w:val="24"/>
          <w:lang w:eastAsia="bg-BG"/>
        </w:rPr>
        <w:t xml:space="preserve"> от ЕФРР, ЕСФ, </w:t>
      </w:r>
      <w:proofErr w:type="spellStart"/>
      <w:r w:rsidR="006E1A3A" w:rsidRPr="006A408A">
        <w:rPr>
          <w:rFonts w:ascii="Times New Roman" w:eastAsia="Times New Roman" w:hAnsi="Times New Roman" w:cs="Times New Roman"/>
          <w:sz w:val="24"/>
          <w:szCs w:val="24"/>
          <w:lang w:eastAsia="bg-BG"/>
        </w:rPr>
        <w:t>Кохезионния</w:t>
      </w:r>
      <w:proofErr w:type="spellEnd"/>
      <w:r w:rsidR="006E1A3A" w:rsidRPr="006A408A">
        <w:rPr>
          <w:rFonts w:ascii="Times New Roman" w:eastAsia="Times New Roman" w:hAnsi="Times New Roman" w:cs="Times New Roman"/>
          <w:sz w:val="24"/>
          <w:szCs w:val="24"/>
          <w:lang w:eastAsia="bg-BG"/>
        </w:rPr>
        <w:t xml:space="preserve"> фонд на ЕС и от ЕФМДР, за финансовата рамка 2014-2020 г.</w:t>
      </w:r>
    </w:p>
    <w:p w14:paraId="3EBD97B8" w14:textId="3D8F0296" w:rsidR="00A8286C" w:rsidRPr="006A408A" w:rsidRDefault="00A8286C" w:rsidP="0065566D">
      <w:pPr>
        <w:pStyle w:val="ad"/>
        <w:numPr>
          <w:ilvl w:val="0"/>
          <w:numId w:val="14"/>
        </w:numPr>
        <w:tabs>
          <w:tab w:val="left" w:pos="993"/>
        </w:tabs>
        <w:spacing w:after="120"/>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процедура </w:t>
      </w:r>
      <w:r w:rsidRPr="006A408A">
        <w:rPr>
          <w:rFonts w:ascii="Times New Roman" w:eastAsia="Times New Roman" w:hAnsi="Times New Roman" w:cs="Times New Roman"/>
          <w:color w:val="000000"/>
          <w:spacing w:val="1"/>
          <w:sz w:val="24"/>
          <w:szCs w:val="24"/>
        </w:rPr>
        <w:t>BG05M9OP001-</w:t>
      </w:r>
      <w:r w:rsidR="00E40CBD">
        <w:rPr>
          <w:rFonts w:ascii="Times New Roman" w:eastAsia="Times New Roman" w:hAnsi="Times New Roman" w:cs="Times New Roman"/>
          <w:color w:val="000000"/>
          <w:spacing w:val="1"/>
          <w:sz w:val="24"/>
          <w:szCs w:val="24"/>
        </w:rPr>
        <w:t xml:space="preserve"> 1.043</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r w:rsidRPr="006A408A">
        <w:rPr>
          <w:rFonts w:ascii="Times New Roman" w:eastAsia="Times New Roman" w:hAnsi="Times New Roman" w:cs="Times New Roman"/>
          <w:color w:val="000000"/>
          <w:spacing w:val="1"/>
          <w:sz w:val="24"/>
          <w:szCs w:val="24"/>
        </w:rPr>
        <w:t xml:space="preserve"> </w:t>
      </w:r>
      <w:r w:rsidRPr="006A408A">
        <w:rPr>
          <w:rFonts w:ascii="Times New Roman" w:eastAsia="Times New Roman" w:hAnsi="Times New Roman" w:cs="Times New Roman"/>
          <w:sz w:val="24"/>
          <w:szCs w:val="24"/>
        </w:rPr>
        <w:t>по ОП РЧР</w:t>
      </w:r>
      <w:r w:rsidR="00FF50D6" w:rsidRPr="006A408A">
        <w:rPr>
          <w:rFonts w:ascii="Times New Roman" w:eastAsia="Times New Roman" w:hAnsi="Times New Roman" w:cs="Times New Roman"/>
          <w:sz w:val="24"/>
          <w:szCs w:val="24"/>
        </w:rPr>
        <w:t xml:space="preserve"> 2014-2020</w:t>
      </w:r>
      <w:r w:rsidRPr="006A408A">
        <w:rPr>
          <w:rFonts w:ascii="Times New Roman" w:eastAsia="Times New Roman" w:hAnsi="Times New Roman" w:cs="Times New Roman"/>
          <w:i/>
          <w:sz w:val="24"/>
          <w:szCs w:val="24"/>
        </w:rPr>
        <w:t>.</w:t>
      </w:r>
    </w:p>
    <w:p w14:paraId="0A724597"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238AC825"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процедура </w:t>
      </w:r>
      <w:r w:rsidR="00E40CBD">
        <w:rPr>
          <w:rFonts w:ascii="Times New Roman" w:eastAsia="Times New Roman" w:hAnsi="Times New Roman" w:cs="Times New Roman"/>
          <w:color w:val="000000"/>
          <w:spacing w:val="1"/>
          <w:sz w:val="24"/>
          <w:szCs w:val="24"/>
        </w:rPr>
        <w:t>BG05M9OP001- 1.043</w:t>
      </w:r>
      <w:bookmarkStart w:id="0" w:name="_GoBack"/>
      <w:bookmarkEnd w:id="0"/>
      <w:r w:rsidR="0065566D" w:rsidRPr="0065566D">
        <w:t xml:space="preserve"> </w:t>
      </w:r>
      <w:r w:rsidR="0065566D" w:rsidRPr="0065566D">
        <w:rPr>
          <w:rFonts w:ascii="Times New Roman" w:eastAsia="Times New Roman" w:hAnsi="Times New Roman" w:cs="Times New Roman"/>
          <w:sz w:val="24"/>
          <w:szCs w:val="24"/>
        </w:rPr>
        <w:t>МИГ Община Марица</w:t>
      </w:r>
      <w:r w:rsidR="0065566D" w:rsidRPr="0065566D">
        <w:t xml:space="preserve"> </w:t>
      </w:r>
      <w:r w:rsidR="0065566D" w:rsidRPr="0065566D">
        <w:rPr>
          <w:rFonts w:ascii="Times New Roman" w:eastAsia="Times New Roman" w:hAnsi="Times New Roman" w:cs="Times New Roman"/>
          <w:sz w:val="24"/>
          <w:szCs w:val="24"/>
        </w:rPr>
        <w:t>М02 „Активно включване – младежи”</w:t>
      </w:r>
      <w:r w:rsidR="00A8286C" w:rsidRPr="00A8286C">
        <w:rPr>
          <w:rFonts w:ascii="Times New Roman" w:eastAsia="Times New Roman" w:hAnsi="Times New Roman" w:cs="Times New Roman"/>
          <w:sz w:val="24"/>
          <w:szCs w:val="24"/>
        </w:rPr>
        <w:t xml:space="preserve">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555DBD61" w14:textId="77777777" w:rsidR="00510DF3"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 xml:space="preserve">При наличие на </w:t>
      </w:r>
      <w:proofErr w:type="spellStart"/>
      <w:r w:rsidRPr="00A8286C">
        <w:rPr>
          <w:rFonts w:ascii="Times New Roman" w:eastAsia="Times New Roman" w:hAnsi="Times New Roman" w:cs="Times New Roman"/>
          <w:sz w:val="24"/>
          <w:szCs w:val="24"/>
        </w:rPr>
        <w:t>последващи</w:t>
      </w:r>
      <w:proofErr w:type="spellEnd"/>
      <w:r w:rsidRPr="00A8286C">
        <w:rPr>
          <w:rFonts w:ascii="Times New Roman" w:eastAsia="Times New Roman" w:hAnsi="Times New Roman" w:cs="Times New Roman"/>
          <w:sz w:val="24"/>
          <w:szCs w:val="24"/>
        </w:rPr>
        <w:t xml:space="preserve">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4494B8E4" w14:textId="2B6562AD" w:rsidR="00510DF3" w:rsidRDefault="00510DF3" w:rsidP="00510DF3">
      <w:pPr>
        <w:spacing w:after="240" w:line="240" w:lineRule="auto"/>
        <w:ind w:left="567"/>
        <w:jc w:val="both"/>
        <w:rPr>
          <w:rFonts w:ascii="Times New Roman" w:eastAsia="Times New Roman" w:hAnsi="Times New Roman" w:cs="Times New Roman"/>
          <w:sz w:val="24"/>
          <w:szCs w:val="24"/>
        </w:rPr>
      </w:pPr>
      <w:r w:rsidRPr="00510DF3">
        <w:rPr>
          <w:rFonts w:ascii="Times New Roman" w:eastAsia="Times New Roman" w:hAnsi="Times New Roman" w:cs="Times New Roman"/>
          <w:sz w:val="24"/>
          <w:szCs w:val="24"/>
        </w:rPr>
        <w:t xml:space="preserve">При наемане на безработни и/или неактивни лица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000D43AE">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бенефициентът следва да осигури заетост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на лица от допустимите целеви групи. Бенефициентът е длъжен да запази работното място за минимум </w:t>
      </w:r>
      <w:r w:rsidR="000D43AE">
        <w:rPr>
          <w:rFonts w:ascii="Times New Roman" w:eastAsia="Times New Roman" w:hAnsi="Times New Roman" w:cs="Times New Roman"/>
          <w:sz w:val="24"/>
          <w:szCs w:val="24"/>
        </w:rPr>
        <w:t>3</w:t>
      </w:r>
      <w:r w:rsidR="000D43AE"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месеца на минимум 50% от наетите по проекта лица, след приключване на дейностите по проекта.</w:t>
      </w:r>
    </w:p>
    <w:p w14:paraId="3F4D9457" w14:textId="6EF7CE36" w:rsidR="00237EE7" w:rsidRDefault="00237EE7" w:rsidP="00510DF3">
      <w:pPr>
        <w:spacing w:after="240" w:line="240" w:lineRule="auto"/>
        <w:ind w:left="567"/>
        <w:jc w:val="both"/>
        <w:rPr>
          <w:rFonts w:ascii="Times New Roman" w:eastAsia="Times New Roman" w:hAnsi="Times New Roman" w:cs="Times New Roman"/>
          <w:sz w:val="24"/>
          <w:szCs w:val="24"/>
        </w:rPr>
      </w:pP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D83AC4">
        <w:rPr>
          <w:rFonts w:ascii="Times New Roman" w:eastAsia="Times New Roman" w:hAnsi="Times New Roman" w:cs="Times New Roman"/>
          <w:sz w:val="24"/>
          <w:szCs w:val="24"/>
        </w:rPr>
        <w:t xml:space="preserve">, Управляващият орган налага </w:t>
      </w:r>
      <w:r w:rsidR="00510DF3">
        <w:rPr>
          <w:rFonts w:ascii="Times New Roman" w:eastAsia="Times New Roman" w:hAnsi="Times New Roman" w:cs="Times New Roman"/>
          <w:sz w:val="24"/>
          <w:szCs w:val="24"/>
        </w:rPr>
        <w:t>50</w:t>
      </w:r>
      <w:r w:rsidRPr="00D83AC4">
        <w:rPr>
          <w:rFonts w:ascii="Times New Roman" w:eastAsia="Times New Roman" w:hAnsi="Times New Roman" w:cs="Times New Roman"/>
          <w:sz w:val="24"/>
          <w:szCs w:val="24"/>
        </w:rPr>
        <w:t xml:space="preserve">% корекция върху верифицираните разходи. </w:t>
      </w:r>
    </w:p>
    <w:p w14:paraId="1E40AF3D" w14:textId="77777777" w:rsidR="00237EE7"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 xml:space="preserve">Бенефициентът дава своето съгласие компетентният орган по приходите (по </w:t>
      </w:r>
      <w:proofErr w:type="spellStart"/>
      <w:r w:rsidRPr="00237EE7">
        <w:rPr>
          <w:rFonts w:ascii="Times New Roman" w:eastAsia="Times New Roman" w:hAnsi="Times New Roman" w:cs="Times New Roman"/>
          <w:sz w:val="24"/>
          <w:szCs w:val="20"/>
        </w:rPr>
        <w:t>месторегистрация</w:t>
      </w:r>
      <w:proofErr w:type="spellEnd"/>
      <w:r w:rsidRPr="00237EE7">
        <w:rPr>
          <w:rFonts w:ascii="Times New Roman" w:eastAsia="Times New Roman" w:hAnsi="Times New Roman" w:cs="Times New Roman"/>
          <w:sz w:val="24"/>
          <w:szCs w:val="20"/>
        </w:rPr>
        <w:t xml:space="preserve"> на бенефициента) да предоставя информация за бенефициента на Управляващия орган и/или на Сертифициращия орган при поискване.</w:t>
      </w:r>
    </w:p>
    <w:p w14:paraId="328F84A3" w14:textId="0ABAE21D"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3.22 </w:t>
      </w:r>
      <w:r>
        <w:rPr>
          <w:rFonts w:ascii="Times New Roman" w:eastAsia="Times New Roman" w:hAnsi="Times New Roman" w:cs="Times New Roman"/>
          <w:sz w:val="24"/>
          <w:szCs w:val="24"/>
          <w:lang w:val="en-US"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6363D">
        <w:rPr>
          <w:rFonts w:ascii="Times New Roman" w:eastAsia="Times New Roman" w:hAnsi="Times New Roman" w:cs="Times New Roman"/>
          <w:sz w:val="24"/>
          <w:szCs w:val="24"/>
          <w:lang w:val="en-US"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 xml:space="preserve">и да бъде водена чрез ИСУН 2020 при условията на </w:t>
      </w:r>
      <w:r w:rsidRPr="0096363D">
        <w:rPr>
          <w:rFonts w:ascii="Times New Roman" w:eastAsia="Times New Roman" w:hAnsi="Times New Roman" w:cs="Times New Roman"/>
          <w:sz w:val="24"/>
          <w:szCs w:val="24"/>
          <w:lang w:eastAsia="bg-BG"/>
        </w:rPr>
        <w:lastRenderedPageBreak/>
        <w:t>подзаконовите актове към ЗУСЕСИФ, свързани с електронния обмен на данни чрез системата.</w:t>
      </w:r>
      <w:r w:rsidR="00190F36">
        <w:t xml:space="preserve"> </w:t>
      </w:r>
      <w:r w:rsidR="00510DF3">
        <w:rPr>
          <w:rFonts w:ascii="Times New Roman" w:eastAsia="Times New Roman" w:hAnsi="Times New Roman" w:cs="Times New Roman"/>
          <w:sz w:val="24"/>
          <w:szCs w:val="24"/>
          <w:lang w:eastAsia="bg-BG"/>
        </w:rPr>
        <w:t>МИГ</w:t>
      </w:r>
      <w:r w:rsidR="00190F36" w:rsidRPr="00190F36">
        <w:rPr>
          <w:rFonts w:ascii="Times New Roman" w:eastAsia="Times New Roman" w:hAnsi="Times New Roman" w:cs="Times New Roman"/>
          <w:sz w:val="24"/>
          <w:szCs w:val="24"/>
          <w:lang w:eastAsia="bg-BG"/>
        </w:rPr>
        <w:t xml:space="preserve">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4E279336" w14:textId="516F3746" w:rsidR="007C4D50" w:rsidRPr="00A516D9" w:rsidRDefault="00A516D9" w:rsidP="007C4D50">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w:t>
      </w:r>
      <w:r w:rsidR="007C4D50" w:rsidRPr="007C4D50">
        <w:rPr>
          <w:rFonts w:ascii="Times New Roman" w:eastAsia="Times New Roman" w:hAnsi="Times New Roman" w:cs="Times New Roman"/>
          <w:sz w:val="24"/>
          <w:szCs w:val="24"/>
          <w:lang w:eastAsia="en-GB"/>
        </w:rPr>
        <w:t xml:space="preserve"> </w:t>
      </w:r>
      <w:r w:rsidR="007C4D50" w:rsidRPr="00A516D9">
        <w:rPr>
          <w:rFonts w:ascii="Times New Roman" w:eastAsia="Times New Roman" w:hAnsi="Times New Roman" w:cs="Times New Roman"/>
          <w:sz w:val="24"/>
          <w:szCs w:val="24"/>
          <w:lang w:eastAsia="en-GB"/>
        </w:rPr>
        <w:t>или съвместно с един или повече партньори, ако такива са посочени в описанието на проекта</w:t>
      </w:r>
      <w:r w:rsidR="007C4D50" w:rsidRPr="00A516D9">
        <w:rPr>
          <w:rFonts w:ascii="Times New Roman" w:eastAsia="Times New Roman" w:hAnsi="Times New Roman" w:cs="Times New Roman"/>
          <w:sz w:val="24"/>
          <w:szCs w:val="24"/>
          <w:lang w:val="ru-RU" w:eastAsia="en-GB"/>
        </w:rPr>
        <w:t xml:space="preserve"> </w:t>
      </w:r>
      <w:r w:rsidR="007C4D50" w:rsidRPr="00A516D9">
        <w:rPr>
          <w:rFonts w:ascii="Times New Roman" w:eastAsia="Times New Roman" w:hAnsi="Times New Roman" w:cs="Times New Roman"/>
          <w:sz w:val="24"/>
          <w:szCs w:val="24"/>
          <w:lang w:eastAsia="en-GB"/>
        </w:rPr>
        <w:t>и в договора.</w:t>
      </w:r>
    </w:p>
    <w:p w14:paraId="5F47680A" w14:textId="77777777" w:rsidR="007C4D50" w:rsidRPr="00A516D9" w:rsidRDefault="007C4D50" w:rsidP="007C4D50">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7ED81270" w14:textId="47002E51"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0EDBB146"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Само Бенефициентът е отговорен пред Управляващия орган за изпълнението на договора. </w:t>
      </w:r>
    </w:p>
    <w:p w14:paraId="34162591" w14:textId="1718A6A8"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3.30 </w:t>
      </w:r>
      <w:r w:rsidRPr="00A516D9">
        <w:rPr>
          <w:rFonts w:ascii="Times New Roman" w:eastAsia="Times New Roman" w:hAnsi="Times New Roman" w:cs="Times New Roman"/>
          <w:sz w:val="24"/>
          <w:szCs w:val="24"/>
          <w:lang w:eastAsia="en-GB"/>
        </w:rPr>
        <w:tab/>
      </w:r>
      <w:r w:rsidR="007C4D50" w:rsidRPr="00A516D9">
        <w:rPr>
          <w:rFonts w:ascii="Times New Roman" w:eastAsia="Times New Roman" w:hAnsi="Times New Roman" w:cs="Times New Roman"/>
          <w:sz w:val="24"/>
          <w:szCs w:val="24"/>
          <w:lang w:eastAsia="en-GB"/>
        </w:rPr>
        <w:t>Бенефициентът гарантира, че условията, приложими към него по силата на членове 3.23, 3.24, 3.25, 3.36, 3.37, 3.38, 3.39, 3.40, 3.41, 3.42, 3.43, 3.44, 3.6</w:t>
      </w:r>
      <w:r w:rsidR="007C4D50">
        <w:rPr>
          <w:rFonts w:ascii="Times New Roman" w:eastAsia="Times New Roman" w:hAnsi="Times New Roman" w:cs="Times New Roman"/>
          <w:sz w:val="24"/>
          <w:szCs w:val="24"/>
          <w:lang w:val="en-US" w:eastAsia="en-GB"/>
        </w:rPr>
        <w:t>0</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1</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2</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3</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4</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5</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6</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7</w:t>
      </w:r>
      <w:r w:rsidR="007C4D50" w:rsidRPr="00A516D9">
        <w:rPr>
          <w:rFonts w:ascii="Times New Roman" w:eastAsia="Times New Roman" w:hAnsi="Times New Roman" w:cs="Times New Roman"/>
          <w:sz w:val="24"/>
          <w:szCs w:val="24"/>
          <w:lang w:eastAsia="en-GB"/>
        </w:rPr>
        <w:t>, 3.</w:t>
      </w:r>
      <w:r w:rsidR="007C4D50">
        <w:rPr>
          <w:rFonts w:ascii="Times New Roman" w:eastAsia="Times New Roman" w:hAnsi="Times New Roman" w:cs="Times New Roman"/>
          <w:sz w:val="24"/>
          <w:szCs w:val="24"/>
          <w:lang w:val="en-US" w:eastAsia="en-GB"/>
        </w:rPr>
        <w:t>68</w:t>
      </w:r>
      <w:r w:rsidR="007C4D50" w:rsidRPr="00A516D9">
        <w:rPr>
          <w:rFonts w:ascii="Times New Roman" w:eastAsia="Times New Roman" w:hAnsi="Times New Roman" w:cs="Times New Roman"/>
          <w:sz w:val="24"/>
          <w:szCs w:val="24"/>
          <w:lang w:eastAsia="en-GB"/>
        </w:rPr>
        <w:t>, 3.</w:t>
      </w:r>
      <w:r w:rsidR="007C4D50">
        <w:rPr>
          <w:rFonts w:ascii="Times New Roman" w:eastAsia="Times New Roman" w:hAnsi="Times New Roman" w:cs="Times New Roman"/>
          <w:sz w:val="24"/>
          <w:szCs w:val="24"/>
          <w:lang w:val="en-US" w:eastAsia="en-GB"/>
        </w:rPr>
        <w:t>69</w:t>
      </w:r>
      <w:r w:rsidR="007C4D50" w:rsidRPr="00A516D9">
        <w:rPr>
          <w:rFonts w:ascii="Times New Roman" w:eastAsia="Times New Roman" w:hAnsi="Times New Roman" w:cs="Times New Roman"/>
          <w:sz w:val="24"/>
          <w:szCs w:val="24"/>
          <w:lang w:eastAsia="en-GB"/>
        </w:rPr>
        <w:t>, 3.7</w:t>
      </w:r>
      <w:r w:rsidR="007C4D50">
        <w:rPr>
          <w:rFonts w:ascii="Times New Roman" w:eastAsia="Times New Roman" w:hAnsi="Times New Roman" w:cs="Times New Roman"/>
          <w:sz w:val="24"/>
          <w:szCs w:val="24"/>
          <w:lang w:val="en-US" w:eastAsia="en-GB"/>
        </w:rPr>
        <w:t>0</w:t>
      </w:r>
      <w:r w:rsidR="007C4D50" w:rsidRPr="00A516D9">
        <w:rPr>
          <w:rFonts w:ascii="Times New Roman" w:eastAsia="Times New Roman" w:hAnsi="Times New Roman" w:cs="Times New Roman"/>
          <w:sz w:val="24"/>
          <w:szCs w:val="24"/>
          <w:lang w:eastAsia="en-GB"/>
        </w:rPr>
        <w:t>, 3.7</w:t>
      </w:r>
      <w:r w:rsidR="007C4D50">
        <w:rPr>
          <w:rFonts w:ascii="Times New Roman" w:eastAsia="Times New Roman" w:hAnsi="Times New Roman" w:cs="Times New Roman"/>
          <w:sz w:val="24"/>
          <w:szCs w:val="24"/>
          <w:lang w:val="en-US" w:eastAsia="en-GB"/>
        </w:rPr>
        <w:t>1</w:t>
      </w:r>
      <w:r w:rsidR="007C4D50" w:rsidRPr="00A516D9">
        <w:rPr>
          <w:rFonts w:ascii="Times New Roman" w:eastAsia="Times New Roman" w:hAnsi="Times New Roman" w:cs="Times New Roman"/>
          <w:sz w:val="24"/>
          <w:szCs w:val="24"/>
          <w:lang w:eastAsia="en-GB"/>
        </w:rPr>
        <w:t>, 3.7</w:t>
      </w:r>
      <w:r w:rsidR="007C4D50">
        <w:rPr>
          <w:rFonts w:ascii="Times New Roman" w:eastAsia="Times New Roman" w:hAnsi="Times New Roman" w:cs="Times New Roman"/>
          <w:sz w:val="24"/>
          <w:szCs w:val="24"/>
          <w:lang w:val="en-US" w:eastAsia="en-GB"/>
        </w:rPr>
        <w:t>2</w:t>
      </w:r>
      <w:r w:rsidR="007C4D50" w:rsidRPr="00A516D9">
        <w:rPr>
          <w:rFonts w:ascii="Times New Roman" w:eastAsia="Times New Roman" w:hAnsi="Times New Roman" w:cs="Times New Roman"/>
          <w:sz w:val="24"/>
          <w:szCs w:val="24"/>
          <w:lang w:eastAsia="en-GB"/>
        </w:rPr>
        <w:t>, 3.7</w:t>
      </w:r>
      <w:r w:rsidR="007C4D50">
        <w:rPr>
          <w:rFonts w:ascii="Times New Roman" w:eastAsia="Times New Roman" w:hAnsi="Times New Roman" w:cs="Times New Roman"/>
          <w:sz w:val="24"/>
          <w:szCs w:val="24"/>
          <w:lang w:val="en-US" w:eastAsia="en-GB"/>
        </w:rPr>
        <w:t>3</w:t>
      </w:r>
      <w:r w:rsidR="007C4D50" w:rsidRPr="00A516D9">
        <w:rPr>
          <w:rFonts w:ascii="Times New Roman" w:eastAsia="Times New Roman" w:hAnsi="Times New Roman" w:cs="Times New Roman"/>
          <w:sz w:val="24"/>
          <w:szCs w:val="24"/>
          <w:lang w:eastAsia="en-GB"/>
        </w:rPr>
        <w:t xml:space="preserve"> и 3.7</w:t>
      </w:r>
      <w:r w:rsidR="007C4D50">
        <w:rPr>
          <w:rFonts w:ascii="Times New Roman" w:eastAsia="Times New Roman" w:hAnsi="Times New Roman" w:cs="Times New Roman"/>
          <w:sz w:val="24"/>
          <w:szCs w:val="24"/>
          <w:lang w:val="en-US" w:eastAsia="en-GB"/>
        </w:rPr>
        <w:t>4</w:t>
      </w:r>
      <w:r w:rsidR="007C4D50"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sidR="007C4D50">
        <w:rPr>
          <w:rFonts w:ascii="Times New Roman" w:eastAsia="Times New Roman" w:hAnsi="Times New Roman" w:cs="Times New Roman"/>
          <w:sz w:val="24"/>
          <w:szCs w:val="24"/>
          <w:lang w:eastAsia="en-GB"/>
        </w:rPr>
        <w:t>3.</w:t>
      </w:r>
      <w:r w:rsidR="007C4D50" w:rsidRPr="00A516D9">
        <w:rPr>
          <w:rFonts w:ascii="Times New Roman" w:eastAsia="Times New Roman" w:hAnsi="Times New Roman" w:cs="Times New Roman"/>
          <w:sz w:val="24"/>
          <w:szCs w:val="24"/>
          <w:lang w:eastAsia="en-GB"/>
        </w:rPr>
        <w:t>36, 3.37, 3.38, 3.39, 3.40, 3.41, 3.42, 3.43, 3.44, 3.</w:t>
      </w:r>
      <w:r w:rsidR="007C4D50">
        <w:rPr>
          <w:rFonts w:ascii="Times New Roman" w:eastAsia="Times New Roman" w:hAnsi="Times New Roman" w:cs="Times New Roman"/>
          <w:sz w:val="24"/>
          <w:szCs w:val="24"/>
          <w:lang w:val="en-US" w:eastAsia="en-GB"/>
        </w:rPr>
        <w:t>68</w:t>
      </w:r>
      <w:r w:rsidR="007C4D50" w:rsidRPr="00A516D9">
        <w:rPr>
          <w:rFonts w:ascii="Times New Roman" w:eastAsia="Times New Roman" w:hAnsi="Times New Roman" w:cs="Times New Roman"/>
          <w:sz w:val="24"/>
          <w:szCs w:val="24"/>
          <w:lang w:eastAsia="en-GB"/>
        </w:rPr>
        <w:t>, 3.</w:t>
      </w:r>
      <w:r w:rsidR="007C4D50">
        <w:rPr>
          <w:rFonts w:ascii="Times New Roman" w:eastAsia="Times New Roman" w:hAnsi="Times New Roman" w:cs="Times New Roman"/>
          <w:sz w:val="24"/>
          <w:szCs w:val="24"/>
          <w:lang w:val="en-US" w:eastAsia="en-GB"/>
        </w:rPr>
        <w:t>69</w:t>
      </w:r>
      <w:r w:rsidR="007C4D50" w:rsidRPr="00A516D9">
        <w:rPr>
          <w:rFonts w:ascii="Times New Roman" w:eastAsia="Times New Roman" w:hAnsi="Times New Roman" w:cs="Times New Roman"/>
          <w:sz w:val="24"/>
          <w:szCs w:val="24"/>
          <w:lang w:eastAsia="en-GB"/>
        </w:rPr>
        <w:t xml:space="preserve"> и 3.7</w:t>
      </w:r>
      <w:r w:rsidR="007C4D50">
        <w:rPr>
          <w:rFonts w:ascii="Times New Roman" w:eastAsia="Times New Roman" w:hAnsi="Times New Roman" w:cs="Times New Roman"/>
          <w:sz w:val="24"/>
          <w:szCs w:val="24"/>
          <w:lang w:val="en-US" w:eastAsia="en-GB"/>
        </w:rPr>
        <w:t>0</w:t>
      </w:r>
      <w:r w:rsidR="007C4D50"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 xml:space="preserve">Ако Управляващият орган извършва текуща или </w:t>
      </w:r>
      <w:proofErr w:type="spellStart"/>
      <w:r w:rsidRPr="00A516D9">
        <w:rPr>
          <w:rFonts w:ascii="Times New Roman" w:eastAsia="Times New Roman" w:hAnsi="Times New Roman" w:cs="Times New Roman"/>
          <w:sz w:val="24"/>
          <w:szCs w:val="24"/>
          <w:lang w:eastAsia="en-GB"/>
        </w:rPr>
        <w:t>последваща</w:t>
      </w:r>
      <w:proofErr w:type="spellEnd"/>
      <w:r w:rsidRPr="00A516D9">
        <w:rPr>
          <w:rFonts w:ascii="Times New Roman" w:eastAsia="Times New Roman" w:hAnsi="Times New Roman" w:cs="Times New Roman"/>
          <w:sz w:val="24"/>
          <w:szCs w:val="24"/>
          <w:lang w:eastAsia="en-GB"/>
        </w:rPr>
        <w:t xml:space="preserve">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w:t>
      </w:r>
    </w:p>
    <w:p w14:paraId="57B6C4F7" w14:textId="27B0CA7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w:t>
      </w:r>
      <w:proofErr w:type="spellStart"/>
      <w:r w:rsidRPr="00A516D9">
        <w:rPr>
          <w:rFonts w:ascii="Times New Roman" w:eastAsia="Times New Roman" w:hAnsi="Times New Roman" w:cs="Times New Roman"/>
          <w:sz w:val="24"/>
          <w:szCs w:val="24"/>
          <w:lang w:eastAsia="en-GB"/>
        </w:rPr>
        <w:t>разходооправдателния</w:t>
      </w:r>
      <w:proofErr w:type="spellEnd"/>
      <w:r w:rsidRPr="00A516D9">
        <w:rPr>
          <w:rFonts w:ascii="Times New Roman" w:eastAsia="Times New Roman" w:hAnsi="Times New Roman" w:cs="Times New Roman"/>
          <w:sz w:val="24"/>
          <w:szCs w:val="24"/>
          <w:lang w:eastAsia="en-GB"/>
        </w:rPr>
        <w:t xml:space="preserve">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5C29057F"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lastRenderedPageBreak/>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7968AC1B"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proofErr w:type="gramStart"/>
      <w:r>
        <w:rPr>
          <w:rFonts w:ascii="Times New Roman" w:eastAsia="Times New Roman" w:hAnsi="Times New Roman" w:cs="Times New Roman"/>
          <w:sz w:val="24"/>
          <w:szCs w:val="24"/>
          <w:lang w:val="en-US"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МИГ има право да изисква от бенефициента информация относно изпълнението на проекта.</w:t>
      </w:r>
      <w:proofErr w:type="gramEnd"/>
      <w:r w:rsidR="00F43497" w:rsidRPr="00F43497">
        <w:rPr>
          <w:rFonts w:ascii="Times New Roman" w:eastAsia="Times New Roman" w:hAnsi="Times New Roman" w:cs="Times New Roman"/>
          <w:sz w:val="24"/>
          <w:szCs w:val="24"/>
          <w:lang w:eastAsia="en-GB"/>
        </w:rPr>
        <w:t xml:space="preserve">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6A8B1725" w14:textId="5853C98E"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4F73B1" w:rsidRDefault="00415C21" w:rsidP="004F73B1">
      <w:pPr>
        <w:ind w:firstLine="708"/>
        <w:jc w:val="both"/>
        <w:textAlignment w:val="center"/>
        <w:rPr>
          <w:rFonts w:ascii="Times New Roman" w:hAnsi="Times New Roman"/>
          <w:sz w:val="24"/>
          <w:szCs w:val="24"/>
          <w:lang w:val="en"/>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F73B1">
        <w:rPr>
          <w:rFonts w:ascii="Times New Roman" w:hAnsi="Times New Roman"/>
          <w:sz w:val="24"/>
          <w:szCs w:val="24"/>
          <w:lang w:val="en"/>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A1A99E0"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МИГ</w:t>
      </w:r>
      <w:r w:rsidR="00510DF3">
        <w:rPr>
          <w:rFonts w:ascii="Times New Roman" w:eastAsia="Times New Roman" w:hAnsi="Times New Roman" w:cs="Times New Roman"/>
          <w:sz w:val="24"/>
          <w:szCs w:val="24"/>
          <w:lang w:eastAsia="fr-FR"/>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2BF85279" w14:textId="21683856"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на чл. 57 от Регламент 966/2012 г. и </w:t>
      </w:r>
      <w:proofErr w:type="spellStart"/>
      <w:r w:rsidRPr="00A516D9">
        <w:rPr>
          <w:rFonts w:ascii="Times New Roman" w:eastAsia="Times New Roman" w:hAnsi="Times New Roman" w:cs="Times New Roman"/>
          <w:sz w:val="24"/>
          <w:szCs w:val="24"/>
          <w:lang w:eastAsia="en-GB"/>
        </w:rPr>
        <w:t>относимото</w:t>
      </w:r>
      <w:proofErr w:type="spellEnd"/>
      <w:r w:rsidRPr="00A516D9">
        <w:rPr>
          <w:rFonts w:ascii="Times New Roman" w:eastAsia="Times New Roman" w:hAnsi="Times New Roman" w:cs="Times New Roman"/>
          <w:sz w:val="24"/>
          <w:szCs w:val="24"/>
          <w:lang w:eastAsia="en-GB"/>
        </w:rPr>
        <w:t xml:space="preserve">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w:t>
      </w:r>
      <w:r w:rsidRPr="00A516D9">
        <w:rPr>
          <w:rFonts w:ascii="Times New Roman" w:eastAsia="Times New Roman" w:hAnsi="Times New Roman" w:cs="Times New Roman"/>
          <w:sz w:val="24"/>
          <w:szCs w:val="24"/>
          <w:lang w:eastAsia="en-GB"/>
        </w:rPr>
        <w:lastRenderedPageBreak/>
        <w:t>Европейския парламент и на Съвета относно финансовите правила, приложими за общия бюджет на Съюза и за отмяна на</w:t>
      </w:r>
      <w:r w:rsidRPr="00A516D9">
        <w:rPr>
          <w:rFonts w:ascii="Times New Roman" w:eastAsia="Times New Roman" w:hAnsi="Times New Roman" w:cs="Times New Roman"/>
          <w:sz w:val="24"/>
          <w:szCs w:val="24"/>
          <w:lang w:val="ru-RU" w:eastAsia="en-GB"/>
        </w:rPr>
        <w:t xml:space="preserve"> Регламент (</w:t>
      </w:r>
      <w:r w:rsidRPr="00A516D9">
        <w:rPr>
          <w:rFonts w:ascii="Times New Roman" w:eastAsia="Times New Roman" w:hAnsi="Times New Roman" w:cs="Times New Roman"/>
          <w:sz w:val="24"/>
          <w:szCs w:val="24"/>
          <w:lang w:val="en-GB" w:eastAsia="en-GB"/>
        </w:rPr>
        <w:t>EO</w:t>
      </w:r>
      <w:r w:rsidRPr="00A516D9">
        <w:rPr>
          <w:rFonts w:ascii="Times New Roman" w:eastAsia="Times New Roman" w:hAnsi="Times New Roman" w:cs="Times New Roman"/>
          <w:sz w:val="24"/>
          <w:szCs w:val="24"/>
          <w:lang w:val="ru-RU" w:eastAsia="en-GB"/>
        </w:rPr>
        <w:t xml:space="preserve">, Евратом) №1605/2002 на </w:t>
      </w:r>
      <w:proofErr w:type="spellStart"/>
      <w:r w:rsidRPr="00A516D9">
        <w:rPr>
          <w:rFonts w:ascii="Times New Roman" w:eastAsia="Times New Roman" w:hAnsi="Times New Roman" w:cs="Times New Roman"/>
          <w:sz w:val="24"/>
          <w:szCs w:val="24"/>
          <w:lang w:val="ru-RU" w:eastAsia="en-GB"/>
        </w:rPr>
        <w:t>Съвета</w:t>
      </w:r>
      <w:proofErr w:type="spellEnd"/>
      <w:r w:rsidRPr="00A516D9">
        <w:rPr>
          <w:rFonts w:ascii="Times New Roman" w:eastAsia="Times New Roman" w:hAnsi="Times New Roman" w:cs="Times New Roman"/>
          <w:sz w:val="24"/>
          <w:szCs w:val="24"/>
          <w:lang w:val="ru-RU" w:eastAsia="en-GB"/>
        </w:rPr>
        <w:t>.</w:t>
      </w:r>
    </w:p>
    <w:p w14:paraId="7080B26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proofErr w:type="spellStart"/>
      <w:r w:rsidRPr="00A516D9">
        <w:rPr>
          <w:rFonts w:ascii="Times New Roman" w:eastAsia="Times New Roman" w:hAnsi="Times New Roman" w:cs="Times New Roman"/>
          <w:b/>
          <w:sz w:val="24"/>
          <w:szCs w:val="24"/>
          <w:lang w:val="ru-RU" w:eastAsia="en-GB"/>
        </w:rPr>
        <w:t>Поверителност</w:t>
      </w:r>
      <w:proofErr w:type="spellEnd"/>
    </w:p>
    <w:p w14:paraId="14487648" w14:textId="6670E9FD"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Pr>
          <w:rFonts w:ascii="Times New Roman" w:eastAsia="Times New Roman" w:hAnsi="Times New Roman" w:cs="Times New Roman"/>
          <w:sz w:val="24"/>
          <w:szCs w:val="24"/>
          <w:lang w:val="en-US"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B14AAF7" w14:textId="2BDB8A03" w:rsidR="00A516D9" w:rsidRPr="00A516D9" w:rsidRDefault="00A516D9" w:rsidP="00B94C19">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w:t>
      </w:r>
      <w:r w:rsidRPr="00A516D9">
        <w:rPr>
          <w:rFonts w:ascii="Times New Roman" w:eastAsia="Times New Roman" w:hAnsi="Times New Roman" w:cs="Times New Roman"/>
          <w:sz w:val="24"/>
          <w:szCs w:val="24"/>
          <w:lang w:val="ru-RU" w:eastAsia="en-GB"/>
        </w:rPr>
        <w:t xml:space="preserve"> Регламент (</w:t>
      </w:r>
      <w:r w:rsidRPr="00A516D9">
        <w:rPr>
          <w:rFonts w:ascii="Times New Roman" w:eastAsia="Times New Roman" w:hAnsi="Times New Roman" w:cs="Times New Roman"/>
          <w:sz w:val="24"/>
          <w:szCs w:val="24"/>
          <w:lang w:val="en-GB" w:eastAsia="en-GB"/>
        </w:rPr>
        <w:t>EO</w:t>
      </w:r>
      <w:r w:rsidRPr="00A516D9">
        <w:rPr>
          <w:rFonts w:ascii="Times New Roman" w:eastAsia="Times New Roman" w:hAnsi="Times New Roman" w:cs="Times New Roman"/>
          <w:sz w:val="24"/>
          <w:szCs w:val="24"/>
          <w:lang w:val="ru-RU" w:eastAsia="en-GB"/>
        </w:rPr>
        <w:t xml:space="preserve">, Евратом) №1605/2002 на </w:t>
      </w:r>
      <w:proofErr w:type="spellStart"/>
      <w:r w:rsidRPr="00A516D9">
        <w:rPr>
          <w:rFonts w:ascii="Times New Roman" w:eastAsia="Times New Roman" w:hAnsi="Times New Roman" w:cs="Times New Roman"/>
          <w:sz w:val="24"/>
          <w:szCs w:val="24"/>
          <w:lang w:val="ru-RU" w:eastAsia="en-GB"/>
        </w:rPr>
        <w:t>Съвета</w:t>
      </w:r>
      <w:proofErr w:type="spellEnd"/>
      <w:r w:rsidRPr="00A516D9">
        <w:rPr>
          <w:rFonts w:ascii="Times New Roman" w:eastAsia="Times New Roman" w:hAnsi="Times New Roman" w:cs="Times New Roman"/>
          <w:sz w:val="24"/>
          <w:szCs w:val="24"/>
          <w:lang w:eastAsia="en-GB"/>
        </w:rPr>
        <w:t xml:space="preserve"> и приложимото национално законодателство.</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0EC7AF24"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w:t>
      </w:r>
      <w:proofErr w:type="spellStart"/>
      <w:r w:rsidRPr="00A516D9">
        <w:rPr>
          <w:rFonts w:ascii="Times New Roman" w:eastAsia="Times New Roman" w:hAnsi="Times New Roman" w:cs="Times New Roman"/>
          <w:sz w:val="24"/>
          <w:szCs w:val="24"/>
          <w:lang w:eastAsia="en-GB"/>
        </w:rPr>
        <w:t>съфинансира</w:t>
      </w:r>
      <w:proofErr w:type="spellEnd"/>
      <w:r w:rsidRPr="00A516D9">
        <w:rPr>
          <w:rFonts w:ascii="Times New Roman" w:eastAsia="Times New Roman" w:hAnsi="Times New Roman" w:cs="Times New Roman"/>
          <w:sz w:val="24"/>
          <w:szCs w:val="24"/>
          <w:lang w:eastAsia="en-GB"/>
        </w:rPr>
        <w:t xml:space="preserve">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en-US" w:eastAsia="en-GB"/>
        </w:rPr>
        <w:lastRenderedPageBreak/>
        <w:t xml:space="preserve">3.40.1 </w:t>
      </w:r>
      <w:r w:rsidRPr="008C2B23">
        <w:rPr>
          <w:rFonts w:ascii="Times New Roman" w:eastAsia="Times New Roman" w:hAnsi="Times New Roman" w:cs="Times New Roman"/>
          <w:sz w:val="24"/>
          <w:szCs w:val="24"/>
          <w:lang w:val="en-US" w:eastAsia="en-GB"/>
        </w:rPr>
        <w:t xml:space="preserve">В </w:t>
      </w:r>
      <w:proofErr w:type="spellStart"/>
      <w:r w:rsidRPr="008C2B23">
        <w:rPr>
          <w:rFonts w:ascii="Times New Roman" w:eastAsia="Times New Roman" w:hAnsi="Times New Roman" w:cs="Times New Roman"/>
          <w:sz w:val="24"/>
          <w:szCs w:val="24"/>
          <w:lang w:val="en-US" w:eastAsia="en-GB"/>
        </w:rPr>
        <w:t>случай</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неспазване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задължителните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мерки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информация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комуникация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насочени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към</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обществеността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предвидени</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Единния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наръчник</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Бенефициента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прилагане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правилата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информация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комуникация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основание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чл</w:t>
      </w:r>
      <w:proofErr w:type="spellEnd"/>
      <w:r w:rsidRPr="008C2B23">
        <w:rPr>
          <w:rFonts w:ascii="Times New Roman" w:eastAsia="Times New Roman" w:hAnsi="Times New Roman" w:cs="Times New Roman"/>
          <w:sz w:val="24"/>
          <w:szCs w:val="24"/>
          <w:lang w:val="en-US" w:eastAsia="en-GB"/>
        </w:rPr>
        <w:t xml:space="preserve">. </w:t>
      </w:r>
      <w:proofErr w:type="gramStart"/>
      <w:r w:rsidRPr="008C2B23">
        <w:rPr>
          <w:rFonts w:ascii="Times New Roman" w:eastAsia="Times New Roman" w:hAnsi="Times New Roman" w:cs="Times New Roman"/>
          <w:sz w:val="24"/>
          <w:szCs w:val="24"/>
          <w:lang w:val="en-US" w:eastAsia="en-GB"/>
        </w:rPr>
        <w:t xml:space="preserve">70, ал.1, т. 6 </w:t>
      </w:r>
      <w:proofErr w:type="spellStart"/>
      <w:r w:rsidRPr="008C2B23">
        <w:rPr>
          <w:rFonts w:ascii="Times New Roman" w:eastAsia="Times New Roman" w:hAnsi="Times New Roman" w:cs="Times New Roman"/>
          <w:sz w:val="24"/>
          <w:szCs w:val="24"/>
          <w:lang w:val="en-US" w:eastAsia="en-GB"/>
        </w:rPr>
        <w:t>от</w:t>
      </w:r>
      <w:proofErr w:type="spellEnd"/>
      <w:r w:rsidRPr="008C2B23">
        <w:rPr>
          <w:rFonts w:ascii="Times New Roman" w:eastAsia="Times New Roman" w:hAnsi="Times New Roman" w:cs="Times New Roman"/>
          <w:sz w:val="24"/>
          <w:szCs w:val="24"/>
          <w:lang w:val="en-US" w:eastAsia="en-GB"/>
        </w:rPr>
        <w:t xml:space="preserve"> ЗУСЕСИФ, </w:t>
      </w:r>
      <w:proofErr w:type="spellStart"/>
      <w:r w:rsidRPr="008C2B23">
        <w:rPr>
          <w:rFonts w:ascii="Times New Roman" w:eastAsia="Times New Roman" w:hAnsi="Times New Roman" w:cs="Times New Roman"/>
          <w:sz w:val="24"/>
          <w:szCs w:val="24"/>
          <w:lang w:val="en-US" w:eastAsia="en-GB"/>
        </w:rPr>
        <w:t>Управляващият</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орган</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ще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наложи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финансова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корекция</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размер</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две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сто</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върху</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сумата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верифицираните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разходи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по</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проекта</w:t>
      </w:r>
      <w:proofErr w:type="spellEnd"/>
      <w:r w:rsidRPr="008C2B23">
        <w:rPr>
          <w:rFonts w:ascii="Times New Roman" w:eastAsia="Times New Roman" w:hAnsi="Times New Roman" w:cs="Times New Roman"/>
          <w:sz w:val="24"/>
          <w:szCs w:val="24"/>
          <w:lang w:val="en-US" w:eastAsia="en-GB"/>
        </w:rPr>
        <w:t>.</w:t>
      </w:r>
      <w:proofErr w:type="gram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случай</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промяна</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нормативната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уредба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свързана</w:t>
      </w:r>
      <w:proofErr w:type="spellEnd"/>
      <w:r w:rsidRPr="008C2B23">
        <w:rPr>
          <w:rFonts w:ascii="Times New Roman" w:eastAsia="Times New Roman" w:hAnsi="Times New Roman" w:cs="Times New Roman"/>
          <w:sz w:val="24"/>
          <w:szCs w:val="24"/>
          <w:lang w:val="en-US" w:eastAsia="en-GB"/>
        </w:rPr>
        <w:t xml:space="preserve"> с </w:t>
      </w:r>
      <w:proofErr w:type="spellStart"/>
      <w:r w:rsidRPr="008C2B23">
        <w:rPr>
          <w:rFonts w:ascii="Times New Roman" w:eastAsia="Times New Roman" w:hAnsi="Times New Roman" w:cs="Times New Roman"/>
          <w:sz w:val="24"/>
          <w:szCs w:val="24"/>
          <w:lang w:val="en-US" w:eastAsia="en-GB"/>
        </w:rPr>
        <w:t>процедурата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или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начина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определяне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финансови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корекции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или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влизане</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сила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нов</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нормативен</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акт</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уреждащ</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тази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материя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финансовата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корекция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ще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бъде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определена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по</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правилата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нормативната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уредба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действаща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към</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момента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налагане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корекцията</w:t>
      </w:r>
      <w:proofErr w:type="spellEnd"/>
      <w:r w:rsidRPr="008C2B23">
        <w:rPr>
          <w:rFonts w:ascii="Times New Roman" w:eastAsia="Times New Roman" w:hAnsi="Times New Roman" w:cs="Times New Roman"/>
          <w:sz w:val="24"/>
          <w:szCs w:val="24"/>
          <w:lang w:val="en-US" w:eastAsia="en-GB"/>
        </w:rPr>
        <w:t>.</w:t>
      </w:r>
    </w:p>
    <w:p w14:paraId="45FED7E8" w14:textId="64BBFED0"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proofErr w:type="spellStart"/>
      <w:r w:rsidRPr="008C2B23">
        <w:rPr>
          <w:rFonts w:ascii="Times New Roman" w:eastAsia="Times New Roman" w:hAnsi="Times New Roman" w:cs="Times New Roman"/>
          <w:sz w:val="24"/>
          <w:szCs w:val="24"/>
          <w:lang w:val="en-US" w:eastAsia="en-GB"/>
        </w:rPr>
        <w:t>мерки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информация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комуникация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насочени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към</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обществеността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предвидени</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Единния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наръчник</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Бенефициента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прилагане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правилата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информация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комуникация</w:t>
      </w:r>
      <w:proofErr w:type="spellEnd"/>
      <w:r>
        <w:rPr>
          <w:rFonts w:ascii="Times New Roman" w:eastAsia="Times New Roman" w:hAnsi="Times New Roman" w:cs="Times New Roman"/>
          <w:sz w:val="24"/>
          <w:szCs w:val="24"/>
          <w:lang w:eastAsia="en-GB"/>
        </w:rPr>
        <w:t xml:space="preserve"> </w:t>
      </w:r>
      <w:r w:rsidRPr="008C2B23">
        <w:rPr>
          <w:rFonts w:ascii="Times New Roman" w:eastAsia="Times New Roman" w:hAnsi="Times New Roman" w:cs="Times New Roman"/>
          <w:sz w:val="24"/>
          <w:szCs w:val="24"/>
          <w:lang w:val="en-US"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6063AB1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37ECDF1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D770FA"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val="en-US"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w:t>
      </w:r>
      <w:proofErr w:type="spellStart"/>
      <w:r w:rsidRPr="00A516D9">
        <w:rPr>
          <w:rFonts w:ascii="Times New Roman" w:eastAsia="Times New Roman" w:hAnsi="Times New Roman" w:cs="Times New Roman"/>
          <w:sz w:val="24"/>
          <w:szCs w:val="24"/>
          <w:lang w:val="ru-RU" w:eastAsia="en-GB"/>
        </w:rPr>
        <w:t>съгласие</w:t>
      </w:r>
      <w:proofErr w:type="spellEnd"/>
      <w:r w:rsidRPr="00A516D9">
        <w:rPr>
          <w:rFonts w:ascii="Times New Roman" w:eastAsia="Times New Roman" w:hAnsi="Times New Roman" w:cs="Times New Roman"/>
          <w:sz w:val="24"/>
          <w:szCs w:val="24"/>
          <w:lang w:val="ru-RU" w:eastAsia="en-GB"/>
        </w:rPr>
        <w:t xml:space="preserve"> на </w:t>
      </w:r>
      <w:proofErr w:type="spellStart"/>
      <w:r w:rsidRPr="00A516D9">
        <w:rPr>
          <w:rFonts w:ascii="Times New Roman" w:eastAsia="Times New Roman" w:hAnsi="Times New Roman" w:cs="Times New Roman"/>
          <w:sz w:val="24"/>
          <w:szCs w:val="24"/>
          <w:lang w:val="ru-RU" w:eastAsia="en-GB"/>
        </w:rPr>
        <w:t>страните</w:t>
      </w:r>
      <w:proofErr w:type="spellEnd"/>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w:t>
      </w:r>
      <w:r w:rsidRPr="00A516D9">
        <w:rPr>
          <w:rFonts w:ascii="Times New Roman" w:eastAsia="Times New Roman" w:hAnsi="Times New Roman" w:cs="Times New Roman"/>
          <w:sz w:val="24"/>
          <w:szCs w:val="24"/>
          <w:lang w:eastAsia="en-GB"/>
        </w:rPr>
        <w:lastRenderedPageBreak/>
        <w:t>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4C2CB1"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val="en-US"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E53855C" w14:textId="77777777" w:rsidR="00A832A9" w:rsidRDefault="00A832A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2A66FE66"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Pr>
          <w:rFonts w:ascii="Times New Roman" w:eastAsia="Times New Roman" w:hAnsi="Times New Roman" w:cs="Times New Roman"/>
          <w:sz w:val="24"/>
          <w:szCs w:val="24"/>
          <w:lang w:val="en-US"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510DF3">
        <w:rPr>
          <w:rFonts w:ascii="Times New Roman" w:eastAsia="Times New Roman" w:hAnsi="Times New Roman" w:cs="Times New Roman"/>
          <w:sz w:val="24"/>
          <w:szCs w:val="24"/>
          <w:lang w:eastAsia="en-GB"/>
        </w:rPr>
        <w:t>Стратегията за местно развитие</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Pr>
          <w:rFonts w:ascii="Times New Roman" w:eastAsia="Times New Roman" w:hAnsi="Times New Roman" w:cs="Times New Roman"/>
          <w:sz w:val="24"/>
          <w:szCs w:val="24"/>
          <w:lang w:val="en-US"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Pr>
          <w:rFonts w:ascii="Times New Roman" w:eastAsia="Times New Roman" w:hAnsi="Times New Roman" w:cs="Times New Roman"/>
          <w:sz w:val="24"/>
          <w:szCs w:val="24"/>
          <w:lang w:val="en-US"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val="ru-RU" w:eastAsia="en-GB"/>
        </w:rPr>
        <w:t>.</w:t>
      </w:r>
      <w:r w:rsidR="00FD63F2" w:rsidRPr="00A516D9">
        <w:rPr>
          <w:rFonts w:ascii="Times New Roman" w:eastAsia="Times New Roman" w:hAnsi="Times New Roman" w:cs="Times New Roman"/>
          <w:sz w:val="24"/>
          <w:szCs w:val="24"/>
          <w:lang w:val="en-US" w:eastAsia="en-GB"/>
        </w:rPr>
        <w:t>5</w:t>
      </w:r>
      <w:r w:rsidR="00FD63F2">
        <w:rPr>
          <w:rFonts w:ascii="Times New Roman" w:eastAsia="Times New Roman" w:hAnsi="Times New Roman" w:cs="Times New Roman"/>
          <w:sz w:val="24"/>
          <w:szCs w:val="24"/>
          <w:lang w:val="en-US" w:eastAsia="en-GB"/>
        </w:rPr>
        <w:t>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w:t>
      </w:r>
      <w:r w:rsidR="00FD63F2">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w:t>
      </w:r>
      <w:r w:rsidRPr="00A516D9">
        <w:rPr>
          <w:rFonts w:ascii="Times New Roman" w:eastAsia="Times New Roman" w:hAnsi="Times New Roman" w:cs="Times New Roman"/>
          <w:sz w:val="24"/>
          <w:szCs w:val="24"/>
          <w:lang w:eastAsia="en-GB"/>
        </w:rPr>
        <w:lastRenderedPageBreak/>
        <w:t xml:space="preserve">№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1B2B59CA"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69206742"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Pr>
          <w:rFonts w:ascii="Times New Roman" w:eastAsia="Times New Roman" w:hAnsi="Times New Roman" w:cs="Times New Roman"/>
          <w:sz w:val="24"/>
          <w:szCs w:val="24"/>
          <w:lang w:val="en-US"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7</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68</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Pr>
          <w:rFonts w:ascii="Times New Roman" w:eastAsia="Times New Roman" w:hAnsi="Times New Roman" w:cs="Times New Roman"/>
          <w:sz w:val="24"/>
          <w:szCs w:val="24"/>
          <w:lang w:val="en-US"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5D788290"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w:t>
      </w:r>
      <w:r w:rsidR="00A7052F">
        <w:rPr>
          <w:rFonts w:ascii="Times New Roman" w:eastAsia="Times New Roman" w:hAnsi="Times New Roman" w:cs="Times New Roman"/>
          <w:sz w:val="24"/>
          <w:szCs w:val="24"/>
          <w:lang w:eastAsia="en-GB"/>
        </w:rPr>
        <w:t xml:space="preserve">партньорите, </w:t>
      </w:r>
      <w:r w:rsidRPr="00A516D9">
        <w:rPr>
          <w:rFonts w:ascii="Times New Roman" w:eastAsia="Times New Roman" w:hAnsi="Times New Roman" w:cs="Times New Roman"/>
          <w:sz w:val="24"/>
          <w:szCs w:val="24"/>
          <w:lang w:eastAsia="en-GB"/>
        </w:rPr>
        <w:t>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76755AC4"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F1E921D" w14:textId="4FD50E33"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0528B6D3" w14:textId="209CEF5A"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F971BE6"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w:t>
      </w:r>
      <w:proofErr w:type="spellStart"/>
      <w:r w:rsidRPr="00A516D9">
        <w:rPr>
          <w:rFonts w:ascii="Times New Roman" w:eastAsia="Times New Roman" w:hAnsi="Times New Roman" w:cs="Times New Roman"/>
          <w:sz w:val="24"/>
          <w:szCs w:val="24"/>
          <w:lang w:eastAsia="en-GB"/>
        </w:rPr>
        <w:t>последващо</w:t>
      </w:r>
      <w:proofErr w:type="spellEnd"/>
      <w:r w:rsidRPr="00A516D9">
        <w:rPr>
          <w:rFonts w:ascii="Times New Roman" w:eastAsia="Times New Roman" w:hAnsi="Times New Roman" w:cs="Times New Roman"/>
          <w:sz w:val="24"/>
          <w:szCs w:val="24"/>
          <w:lang w:eastAsia="en-GB"/>
        </w:rPr>
        <w:t xml:space="preserve">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ab/>
        <w:t xml:space="preserve">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w:t>
      </w:r>
      <w:proofErr w:type="spellStart"/>
      <w:r w:rsidRPr="00A516D9">
        <w:rPr>
          <w:rFonts w:ascii="Times New Roman" w:eastAsia="Times New Roman" w:hAnsi="Times New Roman" w:cs="Times New Roman"/>
          <w:sz w:val="24"/>
          <w:szCs w:val="24"/>
          <w:lang w:eastAsia="en-GB"/>
        </w:rPr>
        <w:t>проследими</w:t>
      </w:r>
      <w:proofErr w:type="spellEnd"/>
      <w:r w:rsidRPr="00A516D9">
        <w:rPr>
          <w:rFonts w:ascii="Times New Roman" w:eastAsia="Times New Roman" w:hAnsi="Times New Roman" w:cs="Times New Roman"/>
          <w:sz w:val="24"/>
          <w:szCs w:val="24"/>
          <w:lang w:eastAsia="en-GB"/>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6E525845" w14:textId="1058A74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p>
    <w:p w14:paraId="681142AE" w14:textId="5887EB4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lastRenderedPageBreak/>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360F1133"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 xml:space="preserve">на служителите или представителите на Управляващия орган, 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00510DF3">
        <w:rPr>
          <w:rFonts w:ascii="Times New Roman" w:eastAsia="Times New Roman" w:hAnsi="Times New Roman" w:cs="Times New Roman"/>
          <w:color w:val="000000"/>
          <w:sz w:val="24"/>
          <w:szCs w:val="24"/>
          <w:lang w:val="ru-RU" w:eastAsia="en-GB"/>
        </w:rPr>
        <w:t>МИГ</w:t>
      </w:r>
      <w:r w:rsidR="00FB1BDD">
        <w:rPr>
          <w:rFonts w:ascii="Times New Roman" w:eastAsia="Times New Roman" w:hAnsi="Times New Roman" w:cs="Times New Roman"/>
          <w:color w:val="000000"/>
          <w:sz w:val="24"/>
          <w:szCs w:val="24"/>
          <w:lang w:val="ru-RU" w:eastAsia="en-GB"/>
        </w:rPr>
        <w:t xml:space="preserve"> </w:t>
      </w:r>
      <w:proofErr w:type="spellStart"/>
      <w:r w:rsidR="00FB1BDD">
        <w:rPr>
          <w:rFonts w:ascii="Times New Roman" w:eastAsia="Times New Roman" w:hAnsi="Times New Roman" w:cs="Times New Roman"/>
          <w:color w:val="000000"/>
          <w:sz w:val="24"/>
          <w:szCs w:val="24"/>
          <w:lang w:val="ru-RU" w:eastAsia="en-GB"/>
        </w:rPr>
        <w:t>съвместно</w:t>
      </w:r>
      <w:proofErr w:type="spellEnd"/>
      <w:r w:rsidR="00FB1BDD">
        <w:rPr>
          <w:rFonts w:ascii="Times New Roman" w:eastAsia="Times New Roman" w:hAnsi="Times New Roman" w:cs="Times New Roman"/>
          <w:color w:val="000000"/>
          <w:sz w:val="24"/>
          <w:szCs w:val="24"/>
          <w:lang w:val="ru-RU" w:eastAsia="en-GB"/>
        </w:rPr>
        <w:t xml:space="preserve"> с УО, </w:t>
      </w:r>
      <w:proofErr w:type="spellStart"/>
      <w:r w:rsidRPr="00A516D9">
        <w:rPr>
          <w:rFonts w:ascii="Times New Roman" w:eastAsia="Times New Roman" w:hAnsi="Times New Roman" w:cs="Times New Roman"/>
          <w:color w:val="000000"/>
          <w:sz w:val="24"/>
          <w:szCs w:val="24"/>
          <w:lang w:val="ru-RU" w:eastAsia="en-GB"/>
        </w:rPr>
        <w:t>Сертифициращия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425B27A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външните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w:t>
      </w:r>
      <w:r w:rsidR="00A7052F">
        <w:rPr>
          <w:rFonts w:ascii="Times New Roman" w:eastAsia="Times New Roman" w:hAnsi="Times New Roman" w:cs="Times New Roman"/>
          <w:sz w:val="24"/>
          <w:szCs w:val="24"/>
          <w:lang w:eastAsia="en-GB"/>
        </w:rPr>
        <w:t xml:space="preserve">партньори и </w:t>
      </w:r>
      <w:r w:rsidRPr="00A516D9">
        <w:rPr>
          <w:rFonts w:ascii="Times New Roman" w:eastAsia="Times New Roman" w:hAnsi="Times New Roman" w:cs="Times New Roman"/>
          <w:sz w:val="24"/>
          <w:szCs w:val="24"/>
          <w:lang w:eastAsia="en-GB"/>
        </w:rPr>
        <w:t xml:space="preserve">подизпълнители. Когато </w:t>
      </w:r>
      <w:r w:rsidR="00A7052F">
        <w:rPr>
          <w:rFonts w:ascii="Times New Roman" w:eastAsia="Times New Roman" w:hAnsi="Times New Roman" w:cs="Times New Roman"/>
          <w:sz w:val="24"/>
          <w:szCs w:val="24"/>
          <w:lang w:eastAsia="en-GB"/>
        </w:rPr>
        <w:t xml:space="preserve">партньор или </w:t>
      </w:r>
      <w:r w:rsidRPr="00A516D9">
        <w:rPr>
          <w:rFonts w:ascii="Times New Roman" w:eastAsia="Times New Roman" w:hAnsi="Times New Roman" w:cs="Times New Roman"/>
          <w:sz w:val="24"/>
          <w:szCs w:val="24"/>
          <w:lang w:eastAsia="en-GB"/>
        </w:rPr>
        <w:t>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3A8277E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две години, считано от 31 декември след представянето на отчетите, в които са включени </w:t>
      </w:r>
      <w:r w:rsidRPr="00A516D9">
        <w:rPr>
          <w:rFonts w:ascii="Times New Roman" w:eastAsia="Times New Roman" w:hAnsi="Times New Roman" w:cs="Times New Roman"/>
          <w:sz w:val="24"/>
          <w:szCs w:val="24"/>
          <w:lang w:eastAsia="en-GB"/>
        </w:rPr>
        <w:lastRenderedPageBreak/>
        <w:t>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3AB3D15" w14:textId="75F1F54B" w:rsidR="00A516D9" w:rsidRPr="00A516D9" w:rsidRDefault="00A516D9"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0558D">
        <w:rPr>
          <w:rFonts w:ascii="Times New Roman" w:eastAsia="Times New Roman" w:hAnsi="Times New Roman" w:cs="Times New Roman"/>
          <w:sz w:val="24"/>
          <w:szCs w:val="24"/>
          <w:lang w:eastAsia="en-GB"/>
        </w:rPr>
        <w:t xml:space="preserve"> </w:t>
      </w:r>
      <w:r w:rsidR="00510DF3">
        <w:rPr>
          <w:rFonts w:ascii="Times New Roman" w:eastAsia="Times New Roman" w:hAnsi="Times New Roman" w:cs="Times New Roman"/>
          <w:sz w:val="24"/>
          <w:szCs w:val="24"/>
          <w:lang w:eastAsia="en-GB"/>
        </w:rPr>
        <w:t>и МИГ</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8518A8"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w:t>
      </w:r>
      <w:r w:rsidRPr="008518A8">
        <w:rPr>
          <w:rFonts w:ascii="Times New Roman" w:eastAsia="Times New Roman" w:hAnsi="Times New Roman" w:cs="Times New Roman"/>
          <w:sz w:val="24"/>
          <w:szCs w:val="24"/>
          <w:lang w:eastAsia="en-GB"/>
        </w:rPr>
        <w:t xml:space="preserve">която Управляващият орган ще изплати на Бенефициента, не може да надвишава максималния размер на </w:t>
      </w:r>
      <w:r w:rsidR="00295361" w:rsidRPr="008518A8">
        <w:rPr>
          <w:rFonts w:ascii="Times New Roman" w:eastAsia="Times New Roman" w:hAnsi="Times New Roman" w:cs="Times New Roman"/>
          <w:sz w:val="24"/>
          <w:szCs w:val="24"/>
          <w:lang w:eastAsia="en-GB"/>
        </w:rPr>
        <w:t>безвъзмездната финансов</w:t>
      </w:r>
      <w:r w:rsidR="00295361" w:rsidRPr="0044405D">
        <w:rPr>
          <w:rFonts w:ascii="Times New Roman" w:eastAsia="Times New Roman" w:hAnsi="Times New Roman" w:cs="Times New Roman"/>
          <w:sz w:val="24"/>
          <w:szCs w:val="24"/>
          <w:lang w:eastAsia="en-GB"/>
        </w:rPr>
        <w:t>а помощ</w:t>
      </w:r>
      <w:r w:rsidRPr="0044405D">
        <w:rPr>
          <w:rFonts w:ascii="Times New Roman" w:eastAsia="Times New Roman" w:hAnsi="Times New Roman" w:cs="Times New Roman"/>
          <w:sz w:val="24"/>
          <w:szCs w:val="24"/>
          <w:lang w:eastAsia="en-GB"/>
        </w:rPr>
        <w:t xml:space="preserve">, предвиден в член </w:t>
      </w:r>
      <w:r w:rsidR="00A832A9" w:rsidRPr="00A20529">
        <w:rPr>
          <w:rFonts w:ascii="Times New Roman" w:eastAsia="Times New Roman" w:hAnsi="Times New Roman" w:cs="Times New Roman"/>
          <w:sz w:val="24"/>
          <w:szCs w:val="24"/>
          <w:lang w:eastAsia="en-GB"/>
        </w:rPr>
        <w:t>2.1</w:t>
      </w:r>
      <w:r w:rsidRPr="008518A8">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4405D">
        <w:rPr>
          <w:rFonts w:ascii="Times New Roman" w:eastAsia="Times New Roman" w:hAnsi="Times New Roman" w:cs="Times New Roman"/>
          <w:sz w:val="24"/>
          <w:szCs w:val="24"/>
          <w:lang w:eastAsia="en-GB"/>
        </w:rPr>
        <w:t>3.</w:t>
      </w:r>
      <w:r w:rsidR="00046B1F" w:rsidRPr="0044405D">
        <w:rPr>
          <w:rFonts w:ascii="Times New Roman" w:eastAsia="Times New Roman" w:hAnsi="Times New Roman" w:cs="Times New Roman"/>
          <w:sz w:val="24"/>
          <w:szCs w:val="24"/>
          <w:lang w:eastAsia="en-GB"/>
        </w:rPr>
        <w:t>7</w:t>
      </w:r>
      <w:r w:rsidR="00046B1F" w:rsidRPr="0044405D">
        <w:rPr>
          <w:rFonts w:ascii="Times New Roman" w:eastAsia="Times New Roman" w:hAnsi="Times New Roman" w:cs="Times New Roman"/>
          <w:sz w:val="24"/>
          <w:szCs w:val="24"/>
          <w:lang w:val="en-US" w:eastAsia="en-GB"/>
        </w:rPr>
        <w:t>2</w:t>
      </w:r>
      <w:r w:rsidR="00046B1F" w:rsidRPr="007C4D50">
        <w:rPr>
          <w:rFonts w:ascii="Times New Roman" w:eastAsia="Times New Roman" w:hAnsi="Times New Roman" w:cs="Times New Roman"/>
          <w:b/>
          <w:sz w:val="24"/>
          <w:szCs w:val="24"/>
          <w:lang w:eastAsia="en-GB"/>
        </w:rPr>
        <w:t xml:space="preserve"> </w:t>
      </w:r>
      <w:r w:rsidRPr="007C4D50">
        <w:rPr>
          <w:rFonts w:ascii="Times New Roman" w:eastAsia="Times New Roman" w:hAnsi="Times New Roman" w:cs="Times New Roman"/>
          <w:b/>
          <w:sz w:val="24"/>
          <w:szCs w:val="24"/>
          <w:lang w:eastAsia="en-GB"/>
        </w:rPr>
        <w:tab/>
      </w:r>
      <w:r w:rsidRPr="007C4D50">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A20529">
        <w:rPr>
          <w:rFonts w:ascii="Times New Roman" w:eastAsia="Times New Roman" w:hAnsi="Times New Roman" w:cs="Times New Roman"/>
          <w:sz w:val="24"/>
          <w:szCs w:val="24"/>
          <w:lang w:eastAsia="en-GB"/>
        </w:rPr>
        <w:t>2.</w:t>
      </w:r>
      <w:r w:rsidR="00A832A9" w:rsidRPr="008518A8">
        <w:rPr>
          <w:rFonts w:ascii="Times New Roman" w:eastAsia="Times New Roman" w:hAnsi="Times New Roman" w:cs="Times New Roman"/>
          <w:sz w:val="24"/>
          <w:szCs w:val="24"/>
          <w:lang w:eastAsia="en-GB"/>
        </w:rPr>
        <w:t>1</w:t>
      </w:r>
      <w:r w:rsidRPr="008518A8">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proofErr w:type="spellStart"/>
      <w:r w:rsidRPr="00A516D9">
        <w:rPr>
          <w:rFonts w:ascii="Times New Roman" w:eastAsia="Times New Roman" w:hAnsi="Times New Roman" w:cs="Times New Roman"/>
          <w:sz w:val="24"/>
          <w:szCs w:val="24"/>
          <w:lang w:eastAsia="en-GB"/>
        </w:rPr>
        <w:t>превишението</w:t>
      </w:r>
      <w:proofErr w:type="spellEnd"/>
      <w:r w:rsidRPr="00A516D9">
        <w:rPr>
          <w:rFonts w:ascii="Times New Roman" w:eastAsia="Times New Roman" w:hAnsi="Times New Roman" w:cs="Times New Roman"/>
          <w:sz w:val="24"/>
          <w:szCs w:val="24"/>
          <w:lang w:eastAsia="en-GB"/>
        </w:rPr>
        <w:t xml:space="preserve">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lastRenderedPageBreak/>
        <w:t xml:space="preserve">Управляващият орган може да прихване дължимите средства за възстановяване, включително и лихвата по тях, от </w:t>
      </w:r>
      <w:proofErr w:type="spellStart"/>
      <w:r w:rsidRPr="00C94498">
        <w:rPr>
          <w:rFonts w:ascii="Times New Roman" w:eastAsia="Times New Roman" w:hAnsi="Times New Roman" w:cs="Times New Roman"/>
          <w:sz w:val="24"/>
          <w:szCs w:val="24"/>
          <w:lang w:eastAsia="en-GB"/>
        </w:rPr>
        <w:t>последващи</w:t>
      </w:r>
      <w:proofErr w:type="spellEnd"/>
      <w:r w:rsidRPr="00C94498">
        <w:rPr>
          <w:rFonts w:ascii="Times New Roman" w:eastAsia="Times New Roman" w:hAnsi="Times New Roman" w:cs="Times New Roman"/>
          <w:sz w:val="24"/>
          <w:szCs w:val="24"/>
          <w:lang w:eastAsia="en-GB"/>
        </w:rPr>
        <w:t xml:space="preserve">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eastAsia="en-GB"/>
        </w:rPr>
        <w:t>посочения срок.</w:t>
      </w:r>
    </w:p>
    <w:p w14:paraId="4DA24E5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 xml:space="preserve">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w:t>
      </w:r>
      <w:proofErr w:type="spellStart"/>
      <w:r w:rsidRPr="00A516D9">
        <w:rPr>
          <w:rFonts w:ascii="Times New Roman" w:eastAsia="Times New Roman" w:hAnsi="Times New Roman" w:cs="Times New Roman"/>
          <w:sz w:val="24"/>
          <w:szCs w:val="20"/>
          <w:lang w:eastAsia="en-GB"/>
        </w:rPr>
        <w:t>одитиращи</w:t>
      </w:r>
      <w:proofErr w:type="spellEnd"/>
      <w:r w:rsidRPr="00A516D9">
        <w:rPr>
          <w:rFonts w:ascii="Times New Roman" w:eastAsia="Times New Roman" w:hAnsi="Times New Roman" w:cs="Times New Roman"/>
          <w:sz w:val="24"/>
          <w:szCs w:val="20"/>
          <w:lang w:eastAsia="en-GB"/>
        </w:rPr>
        <w:t xml:space="preserve">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p>
    <w:p w14:paraId="66A4A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Pr>
          <w:rFonts w:ascii="Times New Roman" w:eastAsia="Times New Roman" w:hAnsi="Times New Roman" w:cs="Times New Roman"/>
          <w:sz w:val="24"/>
          <w:szCs w:val="24"/>
          <w:lang w:val="en-US"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на обезщетение за забавено плащане в размер на законовата лихва за периода на </w:t>
      </w:r>
      <w:proofErr w:type="spellStart"/>
      <w:r w:rsidRPr="00A516D9">
        <w:rPr>
          <w:rFonts w:ascii="Times New Roman" w:eastAsia="Times New Roman" w:hAnsi="Times New Roman" w:cs="Times New Roman"/>
          <w:sz w:val="24"/>
          <w:szCs w:val="24"/>
          <w:lang w:eastAsia="en-GB"/>
        </w:rPr>
        <w:t>просрочието</w:t>
      </w:r>
      <w:proofErr w:type="spellEnd"/>
      <w:r w:rsidRPr="00A516D9">
        <w:rPr>
          <w:rFonts w:ascii="Times New Roman" w:eastAsia="Times New Roman" w:hAnsi="Times New Roman" w:cs="Times New Roman"/>
          <w:sz w:val="24"/>
          <w:szCs w:val="24"/>
          <w:lang w:eastAsia="en-GB"/>
        </w:rPr>
        <w:t>.</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1B2636C1"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 xml:space="preserve">прихващане на дължимите суми, включително начислените лихви за </w:t>
      </w:r>
      <w:proofErr w:type="spellStart"/>
      <w:r w:rsidRPr="00D770FA">
        <w:rPr>
          <w:rFonts w:ascii="Times New Roman" w:eastAsia="Times New Roman" w:hAnsi="Times New Roman" w:cs="Times New Roman"/>
          <w:sz w:val="24"/>
          <w:szCs w:val="24"/>
          <w:lang w:eastAsia="en-GB"/>
        </w:rPr>
        <w:t>просрочие</w:t>
      </w:r>
      <w:proofErr w:type="spellEnd"/>
      <w:r w:rsidRPr="00D770FA">
        <w:rPr>
          <w:rFonts w:ascii="Times New Roman" w:eastAsia="Times New Roman" w:hAnsi="Times New Roman" w:cs="Times New Roman"/>
          <w:sz w:val="24"/>
          <w:szCs w:val="24"/>
          <w:lang w:eastAsia="en-GB"/>
        </w:rPr>
        <w:t xml:space="preserve">, от </w:t>
      </w:r>
      <w:proofErr w:type="spellStart"/>
      <w:r w:rsidRPr="00D770FA">
        <w:rPr>
          <w:rFonts w:ascii="Times New Roman" w:eastAsia="Times New Roman" w:hAnsi="Times New Roman" w:cs="Times New Roman"/>
          <w:sz w:val="24"/>
          <w:szCs w:val="24"/>
          <w:lang w:eastAsia="en-GB"/>
        </w:rPr>
        <w:t>последващи</w:t>
      </w:r>
      <w:proofErr w:type="spellEnd"/>
      <w:r w:rsidRPr="00D770FA">
        <w:rPr>
          <w:rFonts w:ascii="Times New Roman" w:eastAsia="Times New Roman" w:hAnsi="Times New Roman" w:cs="Times New Roman"/>
          <w:sz w:val="24"/>
          <w:szCs w:val="24"/>
          <w:lang w:eastAsia="en-GB"/>
        </w:rPr>
        <w:t xml:space="preserve">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 xml:space="preserve">Дължимите суми се прихващат в рамките до 90 дни след изтичане на срока за доброволно изпълнение от </w:t>
      </w:r>
      <w:proofErr w:type="spellStart"/>
      <w:r w:rsidR="00295361" w:rsidRPr="004F1D8E">
        <w:rPr>
          <w:rFonts w:ascii="Times New Roman" w:eastAsia="Times New Roman" w:hAnsi="Times New Roman" w:cs="Times New Roman"/>
          <w:sz w:val="24"/>
          <w:szCs w:val="24"/>
          <w:lang w:eastAsia="en-GB"/>
        </w:rPr>
        <w:t>последващо</w:t>
      </w:r>
      <w:proofErr w:type="spellEnd"/>
      <w:r w:rsidR="00295361" w:rsidRPr="004F1D8E">
        <w:rPr>
          <w:rFonts w:ascii="Times New Roman" w:eastAsia="Times New Roman" w:hAnsi="Times New Roman" w:cs="Times New Roman"/>
          <w:sz w:val="24"/>
          <w:szCs w:val="24"/>
          <w:lang w:eastAsia="en-GB"/>
        </w:rPr>
        <w:t xml:space="preserve">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Pr>
          <w:rFonts w:ascii="Times New Roman" w:eastAsia="Times New Roman" w:hAnsi="Times New Roman" w:cs="Times New Roman"/>
          <w:sz w:val="24"/>
          <w:szCs w:val="24"/>
          <w:lang w:val="en-US"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1064331D"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lastRenderedPageBreak/>
        <w:t>НЕПРИЛОЖИМО</w:t>
      </w:r>
    </w:p>
    <w:p w14:paraId="04B7B07C" w14:textId="4B162EBC" w:rsidR="002F0AAE" w:rsidRDefault="009C4CB8" w:rsidP="00B94C19">
      <w:pPr>
        <w:spacing w:after="120" w:line="240" w:lineRule="auto"/>
        <w:jc w:val="both"/>
        <w:rPr>
          <w:ins w:id="20" w:author="Nadia Ognyanova" w:date="2018-04-03T11:52:00Z"/>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по Регламент (ЕС) № 1407/2013 на Комисията от 18.12.2013 относно прилагане на членове 107 и 108 от Договора за функционирането на ЕС към помощта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публикуван в официален вестник на ЕС L352 от 24.12.2013г. </w:t>
      </w:r>
    </w:p>
    <w:p w14:paraId="31B3CB27" w14:textId="77777777" w:rsidR="00A7052F" w:rsidRPr="00A8286C" w:rsidRDefault="00A7052F" w:rsidP="00A7052F">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59855CDA"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6C47EE2F"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1E897CDC"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1B87BA19" w14:textId="77777777" w:rsidR="00A7052F" w:rsidRPr="003F41B4" w:rsidRDefault="00A7052F" w:rsidP="00A7052F">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17B832A1" w14:textId="77777777" w:rsidR="00A7052F" w:rsidRPr="00B94C19" w:rsidRDefault="00A7052F" w:rsidP="00B94C19">
      <w:pPr>
        <w:spacing w:after="120" w:line="240" w:lineRule="auto"/>
        <w:jc w:val="both"/>
        <w:rPr>
          <w:rFonts w:ascii="Times New Roman" w:eastAsia="Times New Roman" w:hAnsi="Times New Roman" w:cs="Times New Roman"/>
          <w:b/>
          <w:sz w:val="24"/>
          <w:szCs w:val="24"/>
        </w:rPr>
      </w:pP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 xml:space="preserve">Предоставената помощ </w:t>
      </w:r>
      <w:proofErr w:type="spellStart"/>
      <w:r w:rsidRPr="004F73B1">
        <w:rPr>
          <w:rFonts w:ascii="Times New Roman" w:eastAsia="Times New Roman" w:hAnsi="Times New Roman" w:cs="Times New Roman"/>
          <w:sz w:val="24"/>
          <w:szCs w:val="20"/>
        </w:rPr>
        <w:t>de</w:t>
      </w:r>
      <w:proofErr w:type="spellEnd"/>
      <w:r w:rsidRPr="004F73B1">
        <w:rPr>
          <w:rFonts w:ascii="Times New Roman" w:eastAsia="Times New Roman" w:hAnsi="Times New Roman" w:cs="Times New Roman"/>
          <w:sz w:val="24"/>
          <w:szCs w:val="20"/>
        </w:rPr>
        <w:t xml:space="preserve"> </w:t>
      </w:r>
      <w:proofErr w:type="spellStart"/>
      <w:r w:rsidRPr="004F73B1">
        <w:rPr>
          <w:rFonts w:ascii="Times New Roman" w:eastAsia="Times New Roman" w:hAnsi="Times New Roman" w:cs="Times New Roman"/>
          <w:sz w:val="24"/>
          <w:szCs w:val="20"/>
        </w:rPr>
        <w:t>minimis</w:t>
      </w:r>
      <w:proofErr w:type="spellEnd"/>
      <w:r w:rsidRPr="004F73B1">
        <w:rPr>
          <w:rFonts w:ascii="Times New Roman" w:eastAsia="Times New Roman" w:hAnsi="Times New Roman" w:cs="Times New Roman"/>
          <w:sz w:val="24"/>
          <w:szCs w:val="20"/>
        </w:rPr>
        <w:t xml:space="preserve">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3772EC33"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66FDD692" w14:textId="427532D3"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w:t>
      </w:r>
      <w:r w:rsidR="00A7052F">
        <w:rPr>
          <w:rFonts w:ascii="Times New Roman" w:eastAsia="Times New Roman" w:hAnsi="Times New Roman"/>
          <w:sz w:val="24"/>
          <w:szCs w:val="24"/>
          <w:lang w:eastAsia="fr-FR"/>
        </w:rPr>
        <w:t>/</w:t>
      </w:r>
      <w:r w:rsidR="00A7052F" w:rsidRPr="00A7052F">
        <w:rPr>
          <w:rFonts w:ascii="Times New Roman" w:eastAsia="Times New Roman" w:hAnsi="Times New Roman"/>
          <w:sz w:val="24"/>
          <w:szCs w:val="24"/>
          <w:lang w:eastAsia="fr-FR"/>
        </w:rPr>
        <w:t xml:space="preserve"> </w:t>
      </w:r>
      <w:r w:rsidR="00A7052F" w:rsidRPr="00C52B04">
        <w:rPr>
          <w:rFonts w:ascii="Times New Roman" w:eastAsia="Times New Roman" w:hAnsi="Times New Roman"/>
          <w:sz w:val="24"/>
          <w:szCs w:val="24"/>
          <w:lang w:eastAsia="fr-FR"/>
        </w:rPr>
        <w:t>партньорът/те</w:t>
      </w:r>
      <w:r w:rsidRPr="00C52B04">
        <w:rPr>
          <w:rFonts w:ascii="Times New Roman" w:eastAsia="Times New Roman" w:hAnsi="Times New Roman"/>
          <w:sz w:val="24"/>
          <w:szCs w:val="24"/>
          <w:lang w:eastAsia="fr-FR"/>
        </w:rPr>
        <w:t xml:space="preserve"> при кандидатстване за друго публично финансиране следва да има предвид, че:</w:t>
      </w:r>
    </w:p>
    <w:p w14:paraId="331D7BA7"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w:t>
      </w:r>
      <w:proofErr w:type="spellStart"/>
      <w:r w:rsidRPr="006333F1">
        <w:rPr>
          <w:rFonts w:ascii="Times New Roman" w:eastAsia="Times New Roman" w:hAnsi="Times New Roman"/>
          <w:sz w:val="24"/>
          <w:szCs w:val="24"/>
          <w:lang w:eastAsia="fr-FR"/>
        </w:rPr>
        <w:t>de</w:t>
      </w:r>
      <w:proofErr w:type="spellEnd"/>
      <w:r w:rsidRPr="006333F1">
        <w:rPr>
          <w:rFonts w:ascii="Times New Roman" w:eastAsia="Times New Roman" w:hAnsi="Times New Roman"/>
          <w:sz w:val="24"/>
          <w:szCs w:val="24"/>
          <w:lang w:eastAsia="fr-FR"/>
        </w:rPr>
        <w:t xml:space="preserve"> </w:t>
      </w:r>
      <w:proofErr w:type="spellStart"/>
      <w:r w:rsidRPr="006333F1">
        <w:rPr>
          <w:rFonts w:ascii="Times New Roman" w:eastAsia="Times New Roman" w:hAnsi="Times New Roman"/>
          <w:sz w:val="24"/>
          <w:szCs w:val="24"/>
          <w:lang w:eastAsia="fr-FR"/>
        </w:rPr>
        <w:t>minimis</w:t>
      </w:r>
      <w:proofErr w:type="spellEnd"/>
      <w:r w:rsidRPr="006333F1">
        <w:rPr>
          <w:rFonts w:ascii="Times New Roman" w:eastAsia="Times New Roman" w:hAnsi="Times New Roman"/>
          <w:sz w:val="24"/>
          <w:szCs w:val="24"/>
          <w:lang w:eastAsia="fr-FR"/>
        </w:rPr>
        <w:t>”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0D1D7CA1" w14:textId="77777777" w:rsidR="001A7D35" w:rsidRDefault="001A7D35" w:rsidP="001A7D35">
      <w:pPr>
        <w:pStyle w:val="ad"/>
        <w:numPr>
          <w:ilvl w:val="0"/>
          <w:numId w:val="6"/>
        </w:numPr>
        <w:spacing w:before="80" w:after="80" w:line="240" w:lineRule="auto"/>
        <w:jc w:val="both"/>
        <w:rPr>
          <w:rFonts w:ascii="Times New Roman" w:eastAsia="Times New Roman" w:hAnsi="Times New Roman"/>
          <w:sz w:val="10"/>
          <w:szCs w:val="10"/>
          <w:lang w:val="en-US" w:eastAsia="fr-FR"/>
        </w:rPr>
      </w:pPr>
    </w:p>
    <w:p w14:paraId="3F42E07D"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сектора на рибарството и </w:t>
      </w:r>
      <w:proofErr w:type="spellStart"/>
      <w:r w:rsidRPr="001A7D35">
        <w:rPr>
          <w:rFonts w:ascii="Times New Roman" w:eastAsia="Times New Roman" w:hAnsi="Times New Roman"/>
          <w:sz w:val="24"/>
          <w:szCs w:val="24"/>
          <w:lang w:eastAsia="fr-FR"/>
        </w:rPr>
        <w:t>аквакултурите</w:t>
      </w:r>
      <w:proofErr w:type="spellEnd"/>
      <w:r w:rsidRPr="001A7D35">
        <w:rPr>
          <w:rFonts w:ascii="Times New Roman" w:eastAsia="Times New Roman" w:hAnsi="Times New Roman"/>
          <w:sz w:val="24"/>
          <w:szCs w:val="24"/>
          <w:lang w:eastAsia="fr-FR"/>
        </w:rPr>
        <w:t xml:space="preserve"> (ОВ L 190 от 28.06.2014 г.) до съответния размер, определен в буква а, като натрупването на минималните помощи е по вид дейности до </w:t>
      </w:r>
      <w:proofErr w:type="spellStart"/>
      <w:r w:rsidRPr="001A7D35">
        <w:rPr>
          <w:rFonts w:ascii="Times New Roman" w:eastAsia="Times New Roman" w:hAnsi="Times New Roman"/>
          <w:sz w:val="24"/>
          <w:szCs w:val="24"/>
          <w:lang w:eastAsia="fr-FR"/>
        </w:rPr>
        <w:t>съответия</w:t>
      </w:r>
      <w:proofErr w:type="spellEnd"/>
      <w:r w:rsidRPr="001A7D35">
        <w:rPr>
          <w:rFonts w:ascii="Times New Roman" w:eastAsia="Times New Roman" w:hAnsi="Times New Roman"/>
          <w:sz w:val="24"/>
          <w:szCs w:val="24"/>
          <w:lang w:eastAsia="fr-FR"/>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03AAF780"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в) Минималната помощ не се натрупва с държавна помощ, отпусната за същите допустими разходи. </w:t>
      </w:r>
    </w:p>
    <w:p w14:paraId="4EDC2C47" w14:textId="77777777" w:rsidR="001A7D35" w:rsidRPr="004F73B1" w:rsidRDefault="001A7D35" w:rsidP="00C52B04">
      <w:pPr>
        <w:spacing w:after="360" w:line="240" w:lineRule="auto"/>
        <w:jc w:val="both"/>
        <w:rPr>
          <w:rFonts w:ascii="Times New Roman" w:eastAsia="Times New Roman" w:hAnsi="Times New Roman" w:cs="Times New Roman"/>
          <w:sz w:val="24"/>
          <w:szCs w:val="24"/>
        </w:rPr>
      </w:pP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w:t>
      </w:r>
      <w:proofErr w:type="spellStart"/>
      <w:r w:rsidR="00CF6FF5" w:rsidRPr="00B94C19">
        <w:rPr>
          <w:rFonts w:ascii="Times New Roman" w:eastAsia="Times New Roman" w:hAnsi="Times New Roman" w:cs="Times New Roman"/>
          <w:b/>
          <w:sz w:val="24"/>
          <w:szCs w:val="24"/>
          <w:lang w:eastAsia="fr-FR"/>
        </w:rPr>
        <w:t>Eвропейските</w:t>
      </w:r>
      <w:proofErr w:type="spellEnd"/>
      <w:r w:rsidR="00CF6FF5" w:rsidRPr="00B94C19">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323BB9A1" w:rsidR="006E7D21" w:rsidRDefault="00F17E78" w:rsidP="00D770FA">
      <w:pPr>
        <w:spacing w:after="0" w:line="240" w:lineRule="auto"/>
        <w:ind w:left="567"/>
        <w:jc w:val="both"/>
        <w:rPr>
          <w:ins w:id="21" w:author="Nadia Ognyanova" w:date="2018-04-03T11:49:00Z"/>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F743BE6" w14:textId="77777777" w:rsidR="0044405D" w:rsidRPr="00237EE7" w:rsidRDefault="0044405D" w:rsidP="0044405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384D2F07" w14:textId="1C72C4D7" w:rsidR="0044405D" w:rsidDel="0044405D" w:rsidRDefault="0044405D" w:rsidP="00D770FA">
      <w:pPr>
        <w:spacing w:after="0" w:line="240" w:lineRule="auto"/>
        <w:ind w:left="567"/>
        <w:jc w:val="both"/>
        <w:rPr>
          <w:del w:id="22" w:author="Nadia Ognyanova" w:date="2018-04-03T11:49:00Z"/>
          <w:rFonts w:ascii="Times New Roman" w:eastAsia="Times New Roman" w:hAnsi="Times New Roman" w:cs="Times New Roman"/>
          <w:sz w:val="24"/>
          <w:szCs w:val="24"/>
        </w:rPr>
      </w:pPr>
    </w:p>
    <w:p w14:paraId="0E22AFE3" w14:textId="27BE480F" w:rsidR="0017531C" w:rsidRDefault="0044405D"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2E68E0BE" w14:textId="49DF36CC" w:rsidR="00487A75" w:rsidRPr="0017531C" w:rsidRDefault="0044405D" w:rsidP="00B94C1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87A75">
        <w:rPr>
          <w:rFonts w:ascii="Times New Roman" w:eastAsia="Times New Roman" w:hAnsi="Times New Roman" w:cs="Times New Roman"/>
          <w:sz w:val="24"/>
          <w:szCs w:val="24"/>
        </w:rPr>
        <w:t>. Други (според спецификата на процедурата).</w:t>
      </w:r>
    </w:p>
    <w:p w14:paraId="33109AB8" w14:textId="77777777"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7.Допълнителни разпоредби:</w:t>
      </w:r>
    </w:p>
    <w:p w14:paraId="13FB2E4C" w14:textId="1F0C5D09"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0882AE38" w14:textId="6775243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6F0996D4" w:rsidR="00510841" w:rsidRPr="004F73B1" w:rsidRDefault="00510841" w:rsidP="004F73B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влиза</w:t>
      </w:r>
      <w:proofErr w:type="spellEnd"/>
      <w:r w:rsidRPr="00510841">
        <w:rPr>
          <w:rFonts w:ascii="Times New Roman" w:eastAsia="Times New Roman" w:hAnsi="Times New Roman" w:cs="Times New Roman"/>
          <w:sz w:val="24"/>
          <w:szCs w:val="24"/>
          <w:lang w:val="en-US"/>
        </w:rPr>
        <w:t xml:space="preserve"> в </w:t>
      </w:r>
      <w:proofErr w:type="spellStart"/>
      <w:r w:rsidRPr="00510841">
        <w:rPr>
          <w:rFonts w:ascii="Times New Roman" w:eastAsia="Times New Roman" w:hAnsi="Times New Roman" w:cs="Times New Roman"/>
          <w:sz w:val="24"/>
          <w:szCs w:val="24"/>
          <w:lang w:val="en-US"/>
        </w:rPr>
        <w:t>сила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след</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изтичане</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на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срока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з</w:t>
      </w:r>
      <w:r>
        <w:rPr>
          <w:rFonts w:ascii="Times New Roman" w:eastAsia="Times New Roman" w:hAnsi="Times New Roman" w:cs="Times New Roman"/>
          <w:sz w:val="24"/>
          <w:szCs w:val="24"/>
          <w:lang w:val="en-US"/>
        </w:rPr>
        <w:t>а</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обжалването</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му</w:t>
      </w:r>
      <w:proofErr w:type="spellEnd"/>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 xml:space="preserve">В </w:t>
      </w:r>
      <w:proofErr w:type="spellStart"/>
      <w:r>
        <w:rPr>
          <w:rFonts w:ascii="Times New Roman" w:eastAsia="Times New Roman" w:hAnsi="Times New Roman" w:cs="Times New Roman"/>
          <w:sz w:val="24"/>
          <w:szCs w:val="24"/>
          <w:lang w:val="en-US"/>
        </w:rPr>
        <w:t>случай</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че</w:t>
      </w:r>
      <w:proofErr w:type="spell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същият </w:t>
      </w:r>
      <w:r w:rsidRPr="00510841">
        <w:rPr>
          <w:rFonts w:ascii="Times New Roman" w:eastAsia="Times New Roman" w:hAnsi="Times New Roman" w:cs="Times New Roman"/>
          <w:sz w:val="24"/>
          <w:szCs w:val="24"/>
          <w:lang w:val="en-US"/>
        </w:rPr>
        <w:t xml:space="preserve">е </w:t>
      </w:r>
      <w:proofErr w:type="spellStart"/>
      <w:r w:rsidRPr="00510841">
        <w:rPr>
          <w:rFonts w:ascii="Times New Roman" w:eastAsia="Times New Roman" w:hAnsi="Times New Roman" w:cs="Times New Roman"/>
          <w:sz w:val="24"/>
          <w:szCs w:val="24"/>
          <w:lang w:val="en-US"/>
        </w:rPr>
        <w:t>оспорен</w:t>
      </w:r>
      <w:proofErr w:type="spellEnd"/>
      <w:r w:rsidRPr="00510841">
        <w:rPr>
          <w:rFonts w:ascii="Times New Roman" w:eastAsia="Times New Roman" w:hAnsi="Times New Roman" w:cs="Times New Roman"/>
          <w:sz w:val="24"/>
          <w:szCs w:val="24"/>
          <w:lang w:val="en-US"/>
        </w:rPr>
        <w:t xml:space="preserve"> – </w:t>
      </w:r>
      <w:proofErr w:type="spellStart"/>
      <w:r w:rsidRPr="00510841">
        <w:rPr>
          <w:rFonts w:ascii="Times New Roman" w:eastAsia="Times New Roman" w:hAnsi="Times New Roman" w:cs="Times New Roman"/>
          <w:sz w:val="24"/>
          <w:szCs w:val="24"/>
          <w:lang w:val="en-US"/>
        </w:rPr>
        <w:t>от</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влизане</w:t>
      </w:r>
      <w:proofErr w:type="spellEnd"/>
      <w:r w:rsidRPr="00510841">
        <w:rPr>
          <w:rFonts w:ascii="Times New Roman" w:eastAsia="Times New Roman" w:hAnsi="Times New Roman" w:cs="Times New Roman"/>
          <w:sz w:val="24"/>
          <w:szCs w:val="24"/>
          <w:lang w:val="en-US"/>
        </w:rPr>
        <w:t xml:space="preserve"> в </w:t>
      </w:r>
      <w:proofErr w:type="spellStart"/>
      <w:r w:rsidRPr="00510841">
        <w:rPr>
          <w:rFonts w:ascii="Times New Roman" w:eastAsia="Times New Roman" w:hAnsi="Times New Roman" w:cs="Times New Roman"/>
          <w:sz w:val="24"/>
          <w:szCs w:val="24"/>
          <w:lang w:val="en-US"/>
        </w:rPr>
        <w:t>сила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на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съдебния</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акт</w:t>
      </w:r>
      <w:proofErr w:type="spellEnd"/>
      <w:r w:rsidRPr="00510841">
        <w:rPr>
          <w:rFonts w:ascii="Times New Roman" w:eastAsia="Times New Roman" w:hAnsi="Times New Roman" w:cs="Times New Roman"/>
          <w:sz w:val="24"/>
          <w:szCs w:val="24"/>
          <w:lang w:val="en-US"/>
        </w:rPr>
        <w:t>.</w:t>
      </w:r>
      <w:proofErr w:type="gramEnd"/>
    </w:p>
    <w:p w14:paraId="566507AA" w14:textId="72C9476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Pr>
          <w:rFonts w:ascii="Times New Roman" w:eastAsia="Times New Roman" w:hAnsi="Times New Roman" w:cs="Times New Roman"/>
          <w:sz w:val="24"/>
          <w:szCs w:val="24"/>
          <w:vertAlign w:val="superscript"/>
          <w:lang w:val="en-US" w:eastAsia="fr-FR"/>
        </w:rPr>
        <w:t>1</w:t>
      </w:r>
      <w:r w:rsidRPr="00F84A48">
        <w:rPr>
          <w:rFonts w:ascii="Times New Roman" w:eastAsia="Times New Roman" w:hAnsi="Times New Roman" w:cs="Times New Roman"/>
          <w:sz w:val="24"/>
          <w:szCs w:val="24"/>
          <w:lang w:eastAsia="fr-FR"/>
        </w:rPr>
        <w:t>.</w:t>
      </w:r>
    </w:p>
    <w:p w14:paraId="2EC51EF0" w14:textId="53E8E959"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9C840BB"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1155802D" w14:textId="7A7967F7"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val="en-US" w:eastAsia="fr-FR"/>
        </w:rPr>
        <w:softHyphen/>
      </w:r>
      <w:r>
        <w:rPr>
          <w:rFonts w:ascii="Times New Roman" w:eastAsia="Times New Roman" w:hAnsi="Times New Roman" w:cs="Times New Roman"/>
          <w:b/>
          <w:sz w:val="24"/>
          <w:szCs w:val="24"/>
          <w:lang w:val="en-US" w:eastAsia="fr-FR"/>
        </w:rPr>
        <w:softHyphen/>
      </w:r>
      <w:r>
        <w:rPr>
          <w:rFonts w:ascii="Times New Roman" w:eastAsia="Times New Roman" w:hAnsi="Times New Roman" w:cs="Times New Roman"/>
          <w:b/>
          <w:sz w:val="24"/>
          <w:szCs w:val="24"/>
          <w:vertAlign w:val="superscript"/>
          <w:lang w:val="en-US"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Default="00734C9C" w:rsidP="00734C9C">
      <w:pPr>
        <w:spacing w:after="0" w:line="240" w:lineRule="auto"/>
        <w:jc w:val="both"/>
        <w:rPr>
          <w:rFonts w:ascii="Times New Roman" w:eastAsia="Times New Roman" w:hAnsi="Times New Roman" w:cs="Times New Roman"/>
          <w:sz w:val="24"/>
          <w:szCs w:val="24"/>
          <w:lang w:val="en-US"/>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9"/>
          <w:footerReference w:type="default" r:id="rId10"/>
          <w:pgSz w:w="11906" w:h="16838"/>
          <w:pgMar w:top="993" w:right="1417" w:bottom="993" w:left="1417" w:header="142" w:footer="686" w:gutter="0"/>
          <w:cols w:space="708"/>
          <w:docGrid w:linePitch="360"/>
        </w:sectPr>
      </w:pPr>
    </w:p>
    <w:p w14:paraId="1EEA6E12"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p>
    <w:p w14:paraId="7BFFCF66"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Pr>
          <w:rFonts w:ascii="Times New Roman" w:eastAsia="Times New Roman" w:hAnsi="Times New Roman" w:cs="Times New Roman"/>
          <w:i/>
          <w:sz w:val="24"/>
          <w:szCs w:val="24"/>
          <w:lang w:val="en-US"/>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145B30DC" w14:textId="77777777" w:rsidR="00B94C19" w:rsidRDefault="00B94C19"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ПРЕДСЕДАТЕЛ НА </w:t>
      </w:r>
    </w:p>
    <w:p w14:paraId="096E3088" w14:textId="41825CC1" w:rsidR="00B94C19" w:rsidRPr="00EF440B" w:rsidRDefault="00510DF3"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УС НА МИГ</w:t>
      </w:r>
      <w:r w:rsidR="00B94C19" w:rsidRPr="00EF440B">
        <w:rPr>
          <w:rFonts w:ascii="Times New Roman" w:eastAsia="Times New Roman" w:hAnsi="Times New Roman" w:cs="Times New Roman"/>
          <w:sz w:val="24"/>
          <w:szCs w:val="24"/>
          <w:lang w:eastAsia="fr-FR"/>
        </w:rPr>
        <w:t xml:space="preserve">                                </w:t>
      </w:r>
      <w:r w:rsidR="00B94C19"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1"/>
          <w:footerReference w:type="default" r:id="rId12"/>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5CCD1" w14:textId="77777777" w:rsidR="00077A53" w:rsidRDefault="00077A53" w:rsidP="0056023B">
      <w:pPr>
        <w:spacing w:after="0" w:line="240" w:lineRule="auto"/>
      </w:pPr>
      <w:r>
        <w:separator/>
      </w:r>
    </w:p>
  </w:endnote>
  <w:endnote w:type="continuationSeparator" w:id="0">
    <w:p w14:paraId="72F2A2AC" w14:textId="77777777" w:rsidR="00077A53" w:rsidRDefault="00077A53"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G Mincho Light J">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20308"/>
      <w:docPartObj>
        <w:docPartGallery w:val="Page Numbers (Bottom of Page)"/>
        <w:docPartUnique/>
      </w:docPartObj>
    </w:sdtPr>
    <w:sdtEndPr>
      <w:rPr>
        <w:noProof/>
      </w:rPr>
    </w:sdtEndPr>
    <w:sdtContent>
      <w:p w14:paraId="2548DFA8" w14:textId="21FB7BEC" w:rsidR="00EF71CA" w:rsidRDefault="00EF71CA" w:rsidP="00B94C19">
        <w:pPr>
          <w:pStyle w:val="af3"/>
          <w:jc w:val="right"/>
        </w:pPr>
        <w:r>
          <w:fldChar w:fldCharType="begin"/>
        </w:r>
        <w:r>
          <w:instrText xml:space="preserve"> PAGE   \* MERGEFORMAT </w:instrText>
        </w:r>
        <w:r>
          <w:fldChar w:fldCharType="separate"/>
        </w:r>
        <w:r w:rsidR="00E40CBD">
          <w:rPr>
            <w:noProof/>
          </w:rPr>
          <w:t>22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12531"/>
      <w:docPartObj>
        <w:docPartGallery w:val="Page Numbers (Bottom of Page)"/>
        <w:docPartUnique/>
      </w:docPartObj>
    </w:sdtPr>
    <w:sdtEndPr>
      <w:rPr>
        <w:noProof/>
      </w:rPr>
    </w:sdtEndPr>
    <w:sdtContent>
      <w:p w14:paraId="0705AFC8" w14:textId="42892E74" w:rsidR="00B94C19" w:rsidRDefault="00B94C19" w:rsidP="00B94C19">
        <w:pPr>
          <w:pStyle w:val="af3"/>
          <w:jc w:val="right"/>
        </w:pPr>
        <w:r>
          <w:fldChar w:fldCharType="begin"/>
        </w:r>
        <w:r>
          <w:instrText xml:space="preserve"> PAGE   \* MERGEFORMAT </w:instrText>
        </w:r>
        <w:r>
          <w:fldChar w:fldCharType="separate"/>
        </w:r>
        <w:r w:rsidR="00364111">
          <w:rPr>
            <w:noProof/>
          </w:rPr>
          <w:t>23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06302" w14:textId="77777777" w:rsidR="00077A53" w:rsidRDefault="00077A53" w:rsidP="0056023B">
      <w:pPr>
        <w:spacing w:after="0" w:line="240" w:lineRule="auto"/>
      </w:pPr>
      <w:r>
        <w:separator/>
      </w:r>
    </w:p>
  </w:footnote>
  <w:footnote w:type="continuationSeparator" w:id="0">
    <w:p w14:paraId="65E044F0" w14:textId="77777777" w:rsidR="00077A53" w:rsidRDefault="00077A53"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7ACB1" w14:textId="736E05BA" w:rsidR="00B6182B" w:rsidRPr="00B6182B" w:rsidRDefault="00B6182B"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2EDAD192" wp14:editId="1BA6A87B">
          <wp:extent cx="1002030" cy="1040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sidR="0065566D">
      <w:rPr>
        <w:rFonts w:ascii="Times New Roman" w:eastAsia="Times New Roman" w:hAnsi="Times New Roman" w:cs="Times New Roman"/>
        <w:b/>
        <w:sz w:val="18"/>
        <w:szCs w:val="18"/>
        <w:lang w:eastAsia="bg-BG"/>
      </w:rPr>
      <w:t xml:space="preserve">                                   МИГ – ОБЩИНА МАРИЦА                                   </w:t>
    </w:r>
    <w:r>
      <w:rPr>
        <w:rFonts w:ascii="Times New Roman" w:eastAsia="Times New Roman" w:hAnsi="Times New Roman" w:cs="Times New Roman"/>
        <w:noProof/>
        <w:sz w:val="20"/>
        <w:szCs w:val="20"/>
        <w:lang w:eastAsia="bg-BG"/>
      </w:rPr>
      <w:drawing>
        <wp:inline distT="0" distB="0" distL="0" distR="0" wp14:anchorId="639A3360" wp14:editId="2DB1C8A9">
          <wp:extent cx="1011555" cy="865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34B8B986" w14:textId="77777777" w:rsidR="00B6182B" w:rsidRDefault="00B6182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rson w15:author="Nadia Ognyanova">
    <w15:presenceInfo w15:providerId="AD" w15:userId="S-1-5-21-1957994488-823518204-682003330-4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3702D"/>
    <w:rsid w:val="00046B1F"/>
    <w:rsid w:val="00047044"/>
    <w:rsid w:val="000521FB"/>
    <w:rsid w:val="0005368C"/>
    <w:rsid w:val="00056E27"/>
    <w:rsid w:val="0006505F"/>
    <w:rsid w:val="00067BD1"/>
    <w:rsid w:val="00077A53"/>
    <w:rsid w:val="00081795"/>
    <w:rsid w:val="00082379"/>
    <w:rsid w:val="000854C9"/>
    <w:rsid w:val="000A22EF"/>
    <w:rsid w:val="000A6623"/>
    <w:rsid w:val="000B0FAB"/>
    <w:rsid w:val="000B6322"/>
    <w:rsid w:val="000B723D"/>
    <w:rsid w:val="000C4E97"/>
    <w:rsid w:val="000C5859"/>
    <w:rsid w:val="000C608A"/>
    <w:rsid w:val="000D43AE"/>
    <w:rsid w:val="000D5187"/>
    <w:rsid w:val="000E1842"/>
    <w:rsid w:val="000E2CDB"/>
    <w:rsid w:val="000F6CE0"/>
    <w:rsid w:val="00104BA1"/>
    <w:rsid w:val="00107F0D"/>
    <w:rsid w:val="00111FBA"/>
    <w:rsid w:val="0011469D"/>
    <w:rsid w:val="0012034B"/>
    <w:rsid w:val="00123C46"/>
    <w:rsid w:val="00123E22"/>
    <w:rsid w:val="00125738"/>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A7D35"/>
    <w:rsid w:val="001B2A95"/>
    <w:rsid w:val="001B761A"/>
    <w:rsid w:val="001C293A"/>
    <w:rsid w:val="001C34A8"/>
    <w:rsid w:val="001C7BD7"/>
    <w:rsid w:val="001C7F23"/>
    <w:rsid w:val="001D091A"/>
    <w:rsid w:val="001D3D12"/>
    <w:rsid w:val="001D7D8A"/>
    <w:rsid w:val="001F2B58"/>
    <w:rsid w:val="001F4B15"/>
    <w:rsid w:val="002016C2"/>
    <w:rsid w:val="00202406"/>
    <w:rsid w:val="002040AE"/>
    <w:rsid w:val="00206167"/>
    <w:rsid w:val="00212DD5"/>
    <w:rsid w:val="00214D8C"/>
    <w:rsid w:val="00216A9B"/>
    <w:rsid w:val="00224806"/>
    <w:rsid w:val="002260CA"/>
    <w:rsid w:val="0022769E"/>
    <w:rsid w:val="0023389B"/>
    <w:rsid w:val="00234908"/>
    <w:rsid w:val="00237EE7"/>
    <w:rsid w:val="00246E56"/>
    <w:rsid w:val="00247B4E"/>
    <w:rsid w:val="0025363E"/>
    <w:rsid w:val="00254F5E"/>
    <w:rsid w:val="00272925"/>
    <w:rsid w:val="0027336A"/>
    <w:rsid w:val="002822F6"/>
    <w:rsid w:val="0028551E"/>
    <w:rsid w:val="002902E7"/>
    <w:rsid w:val="00292054"/>
    <w:rsid w:val="00292723"/>
    <w:rsid w:val="00295361"/>
    <w:rsid w:val="002A3E0C"/>
    <w:rsid w:val="002B3576"/>
    <w:rsid w:val="002B6FB4"/>
    <w:rsid w:val="002C5E60"/>
    <w:rsid w:val="002C688E"/>
    <w:rsid w:val="002C76A9"/>
    <w:rsid w:val="002D44BD"/>
    <w:rsid w:val="002D5859"/>
    <w:rsid w:val="002E272F"/>
    <w:rsid w:val="002E6971"/>
    <w:rsid w:val="002F0723"/>
    <w:rsid w:val="002F0AAE"/>
    <w:rsid w:val="002F13B1"/>
    <w:rsid w:val="002F2B6C"/>
    <w:rsid w:val="002F2F1E"/>
    <w:rsid w:val="002F5CE1"/>
    <w:rsid w:val="00303FBF"/>
    <w:rsid w:val="003046FC"/>
    <w:rsid w:val="00317E0E"/>
    <w:rsid w:val="0032598E"/>
    <w:rsid w:val="00330440"/>
    <w:rsid w:val="00333F5C"/>
    <w:rsid w:val="003451FF"/>
    <w:rsid w:val="00353E21"/>
    <w:rsid w:val="00354EEE"/>
    <w:rsid w:val="00360405"/>
    <w:rsid w:val="00364111"/>
    <w:rsid w:val="00365296"/>
    <w:rsid w:val="003748F0"/>
    <w:rsid w:val="00375104"/>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15C21"/>
    <w:rsid w:val="00421149"/>
    <w:rsid w:val="00427FD1"/>
    <w:rsid w:val="0044405D"/>
    <w:rsid w:val="00451E15"/>
    <w:rsid w:val="00454F6B"/>
    <w:rsid w:val="00463785"/>
    <w:rsid w:val="00463A2A"/>
    <w:rsid w:val="00465BAD"/>
    <w:rsid w:val="004665A3"/>
    <w:rsid w:val="00472A46"/>
    <w:rsid w:val="004777CA"/>
    <w:rsid w:val="00487A75"/>
    <w:rsid w:val="004A12C4"/>
    <w:rsid w:val="004A15C3"/>
    <w:rsid w:val="004B1251"/>
    <w:rsid w:val="004B13FF"/>
    <w:rsid w:val="004C1F28"/>
    <w:rsid w:val="004D6B4B"/>
    <w:rsid w:val="004E7818"/>
    <w:rsid w:val="004F73B1"/>
    <w:rsid w:val="00501208"/>
    <w:rsid w:val="00501A69"/>
    <w:rsid w:val="0050558D"/>
    <w:rsid w:val="00510841"/>
    <w:rsid w:val="00510DF3"/>
    <w:rsid w:val="00512228"/>
    <w:rsid w:val="00520B76"/>
    <w:rsid w:val="00527C40"/>
    <w:rsid w:val="00531D46"/>
    <w:rsid w:val="00534B50"/>
    <w:rsid w:val="0053669D"/>
    <w:rsid w:val="005419B6"/>
    <w:rsid w:val="00542084"/>
    <w:rsid w:val="00542660"/>
    <w:rsid w:val="0055196B"/>
    <w:rsid w:val="0055392D"/>
    <w:rsid w:val="0056023B"/>
    <w:rsid w:val="00584C6B"/>
    <w:rsid w:val="00596D85"/>
    <w:rsid w:val="005A1879"/>
    <w:rsid w:val="005A3F7A"/>
    <w:rsid w:val="005A4165"/>
    <w:rsid w:val="005B0430"/>
    <w:rsid w:val="005B516F"/>
    <w:rsid w:val="005B5285"/>
    <w:rsid w:val="005B72DB"/>
    <w:rsid w:val="005C55C1"/>
    <w:rsid w:val="005C5F37"/>
    <w:rsid w:val="005C7C83"/>
    <w:rsid w:val="005D25DA"/>
    <w:rsid w:val="005D7D95"/>
    <w:rsid w:val="00605054"/>
    <w:rsid w:val="00607E87"/>
    <w:rsid w:val="006145A4"/>
    <w:rsid w:val="0063026E"/>
    <w:rsid w:val="00635F09"/>
    <w:rsid w:val="006361D2"/>
    <w:rsid w:val="006402D8"/>
    <w:rsid w:val="006450BC"/>
    <w:rsid w:val="0065504A"/>
    <w:rsid w:val="0065566D"/>
    <w:rsid w:val="00664A11"/>
    <w:rsid w:val="00675448"/>
    <w:rsid w:val="0067590E"/>
    <w:rsid w:val="0067637A"/>
    <w:rsid w:val="0068274B"/>
    <w:rsid w:val="00683E00"/>
    <w:rsid w:val="00691F90"/>
    <w:rsid w:val="00697D0C"/>
    <w:rsid w:val="006A408A"/>
    <w:rsid w:val="006A4F08"/>
    <w:rsid w:val="006B369A"/>
    <w:rsid w:val="006C01A7"/>
    <w:rsid w:val="006C068B"/>
    <w:rsid w:val="006C7193"/>
    <w:rsid w:val="006D0774"/>
    <w:rsid w:val="006D3FF3"/>
    <w:rsid w:val="006E1A3A"/>
    <w:rsid w:val="006E4C68"/>
    <w:rsid w:val="006E5C42"/>
    <w:rsid w:val="006E7120"/>
    <w:rsid w:val="006E7D21"/>
    <w:rsid w:val="006F03C7"/>
    <w:rsid w:val="006F0C29"/>
    <w:rsid w:val="006F18E4"/>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9D"/>
    <w:rsid w:val="0075753C"/>
    <w:rsid w:val="00760DD7"/>
    <w:rsid w:val="00763252"/>
    <w:rsid w:val="00764053"/>
    <w:rsid w:val="007654F4"/>
    <w:rsid w:val="0076571B"/>
    <w:rsid w:val="00770D8A"/>
    <w:rsid w:val="00775EBC"/>
    <w:rsid w:val="0077764D"/>
    <w:rsid w:val="0078105E"/>
    <w:rsid w:val="007818AA"/>
    <w:rsid w:val="00787457"/>
    <w:rsid w:val="00787558"/>
    <w:rsid w:val="00795493"/>
    <w:rsid w:val="007A000F"/>
    <w:rsid w:val="007A29EA"/>
    <w:rsid w:val="007A4E55"/>
    <w:rsid w:val="007B1C5D"/>
    <w:rsid w:val="007B2445"/>
    <w:rsid w:val="007B4931"/>
    <w:rsid w:val="007C1705"/>
    <w:rsid w:val="007C1FF6"/>
    <w:rsid w:val="007C4D50"/>
    <w:rsid w:val="007D2E84"/>
    <w:rsid w:val="007D3187"/>
    <w:rsid w:val="007F104B"/>
    <w:rsid w:val="007F7EF7"/>
    <w:rsid w:val="008009E5"/>
    <w:rsid w:val="00805E1F"/>
    <w:rsid w:val="00821E5D"/>
    <w:rsid w:val="0082604E"/>
    <w:rsid w:val="00827227"/>
    <w:rsid w:val="00831190"/>
    <w:rsid w:val="00832466"/>
    <w:rsid w:val="00832C3A"/>
    <w:rsid w:val="00833BCD"/>
    <w:rsid w:val="008369B7"/>
    <w:rsid w:val="00846DEE"/>
    <w:rsid w:val="00847F42"/>
    <w:rsid w:val="008518A8"/>
    <w:rsid w:val="008530CE"/>
    <w:rsid w:val="00854B99"/>
    <w:rsid w:val="008566F5"/>
    <w:rsid w:val="008642D2"/>
    <w:rsid w:val="00864E50"/>
    <w:rsid w:val="0089207C"/>
    <w:rsid w:val="00896F36"/>
    <w:rsid w:val="008A1C86"/>
    <w:rsid w:val="008C46B6"/>
    <w:rsid w:val="008C4853"/>
    <w:rsid w:val="008C4F14"/>
    <w:rsid w:val="008C7590"/>
    <w:rsid w:val="008C7E2A"/>
    <w:rsid w:val="008D16C0"/>
    <w:rsid w:val="008D7FC3"/>
    <w:rsid w:val="008E2677"/>
    <w:rsid w:val="008E3DD6"/>
    <w:rsid w:val="008F34AE"/>
    <w:rsid w:val="008F3655"/>
    <w:rsid w:val="008F6C15"/>
    <w:rsid w:val="00916893"/>
    <w:rsid w:val="00920F40"/>
    <w:rsid w:val="0094154D"/>
    <w:rsid w:val="0094377F"/>
    <w:rsid w:val="00945AEE"/>
    <w:rsid w:val="00953F61"/>
    <w:rsid w:val="00954FC0"/>
    <w:rsid w:val="00955189"/>
    <w:rsid w:val="00960D2C"/>
    <w:rsid w:val="00962B94"/>
    <w:rsid w:val="0096363D"/>
    <w:rsid w:val="009649DE"/>
    <w:rsid w:val="00966E3E"/>
    <w:rsid w:val="009723DD"/>
    <w:rsid w:val="009726CF"/>
    <w:rsid w:val="009732A5"/>
    <w:rsid w:val="00974773"/>
    <w:rsid w:val="0097754E"/>
    <w:rsid w:val="009A3939"/>
    <w:rsid w:val="009A7C1B"/>
    <w:rsid w:val="009B24A1"/>
    <w:rsid w:val="009B4B20"/>
    <w:rsid w:val="009B7A2C"/>
    <w:rsid w:val="009C11BB"/>
    <w:rsid w:val="009C4CB8"/>
    <w:rsid w:val="009C6A30"/>
    <w:rsid w:val="009D131F"/>
    <w:rsid w:val="009E0DA7"/>
    <w:rsid w:val="009E359A"/>
    <w:rsid w:val="009F09F7"/>
    <w:rsid w:val="009F2AAB"/>
    <w:rsid w:val="009F5CCA"/>
    <w:rsid w:val="009F6468"/>
    <w:rsid w:val="00A00BE4"/>
    <w:rsid w:val="00A02A71"/>
    <w:rsid w:val="00A14A70"/>
    <w:rsid w:val="00A15FA6"/>
    <w:rsid w:val="00A1693E"/>
    <w:rsid w:val="00A20529"/>
    <w:rsid w:val="00A219FB"/>
    <w:rsid w:val="00A223FE"/>
    <w:rsid w:val="00A23FD3"/>
    <w:rsid w:val="00A31F3A"/>
    <w:rsid w:val="00A33620"/>
    <w:rsid w:val="00A3403E"/>
    <w:rsid w:val="00A41C39"/>
    <w:rsid w:val="00A43786"/>
    <w:rsid w:val="00A46088"/>
    <w:rsid w:val="00A516D9"/>
    <w:rsid w:val="00A545EE"/>
    <w:rsid w:val="00A56C1C"/>
    <w:rsid w:val="00A60116"/>
    <w:rsid w:val="00A64B80"/>
    <w:rsid w:val="00A7052F"/>
    <w:rsid w:val="00A71B41"/>
    <w:rsid w:val="00A8286C"/>
    <w:rsid w:val="00A832A9"/>
    <w:rsid w:val="00A85D09"/>
    <w:rsid w:val="00A9399D"/>
    <w:rsid w:val="00A9632C"/>
    <w:rsid w:val="00AA14F1"/>
    <w:rsid w:val="00AA4ABD"/>
    <w:rsid w:val="00AC2470"/>
    <w:rsid w:val="00AD0A74"/>
    <w:rsid w:val="00AD2529"/>
    <w:rsid w:val="00AD3769"/>
    <w:rsid w:val="00AE285F"/>
    <w:rsid w:val="00AF46DB"/>
    <w:rsid w:val="00AF5F7D"/>
    <w:rsid w:val="00AF615E"/>
    <w:rsid w:val="00B01CBF"/>
    <w:rsid w:val="00B0459D"/>
    <w:rsid w:val="00B07167"/>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4606"/>
    <w:rsid w:val="00BC1E0C"/>
    <w:rsid w:val="00BC781C"/>
    <w:rsid w:val="00BF396B"/>
    <w:rsid w:val="00BF5059"/>
    <w:rsid w:val="00BF52FA"/>
    <w:rsid w:val="00C0073B"/>
    <w:rsid w:val="00C10D33"/>
    <w:rsid w:val="00C12946"/>
    <w:rsid w:val="00C13451"/>
    <w:rsid w:val="00C1581A"/>
    <w:rsid w:val="00C15845"/>
    <w:rsid w:val="00C25F37"/>
    <w:rsid w:val="00C30BAF"/>
    <w:rsid w:val="00C321D0"/>
    <w:rsid w:val="00C34F33"/>
    <w:rsid w:val="00C365F4"/>
    <w:rsid w:val="00C435A5"/>
    <w:rsid w:val="00C443AA"/>
    <w:rsid w:val="00C5025C"/>
    <w:rsid w:val="00C5249A"/>
    <w:rsid w:val="00C52B04"/>
    <w:rsid w:val="00C56C84"/>
    <w:rsid w:val="00C61651"/>
    <w:rsid w:val="00C63356"/>
    <w:rsid w:val="00C63D99"/>
    <w:rsid w:val="00C72AD7"/>
    <w:rsid w:val="00C772DE"/>
    <w:rsid w:val="00C80D48"/>
    <w:rsid w:val="00C8188A"/>
    <w:rsid w:val="00C82F91"/>
    <w:rsid w:val="00C830D0"/>
    <w:rsid w:val="00C8354E"/>
    <w:rsid w:val="00C9455C"/>
    <w:rsid w:val="00CA3AFD"/>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123FF"/>
    <w:rsid w:val="00D25ABA"/>
    <w:rsid w:val="00D273BD"/>
    <w:rsid w:val="00D33F1F"/>
    <w:rsid w:val="00D575B4"/>
    <w:rsid w:val="00D57802"/>
    <w:rsid w:val="00D63666"/>
    <w:rsid w:val="00D70588"/>
    <w:rsid w:val="00D7083B"/>
    <w:rsid w:val="00D76039"/>
    <w:rsid w:val="00D7669B"/>
    <w:rsid w:val="00D770FA"/>
    <w:rsid w:val="00D83AC4"/>
    <w:rsid w:val="00DA6FF1"/>
    <w:rsid w:val="00DB0D02"/>
    <w:rsid w:val="00DB21B8"/>
    <w:rsid w:val="00DD4AC0"/>
    <w:rsid w:val="00DD71F8"/>
    <w:rsid w:val="00DE6DFD"/>
    <w:rsid w:val="00DE6E51"/>
    <w:rsid w:val="00DF0A21"/>
    <w:rsid w:val="00E0789D"/>
    <w:rsid w:val="00E12AD5"/>
    <w:rsid w:val="00E310CA"/>
    <w:rsid w:val="00E3271D"/>
    <w:rsid w:val="00E40CBD"/>
    <w:rsid w:val="00E44C61"/>
    <w:rsid w:val="00E469EC"/>
    <w:rsid w:val="00E5070A"/>
    <w:rsid w:val="00E629F4"/>
    <w:rsid w:val="00E70744"/>
    <w:rsid w:val="00E73AD2"/>
    <w:rsid w:val="00E73D7B"/>
    <w:rsid w:val="00E8259C"/>
    <w:rsid w:val="00E827EA"/>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747F"/>
    <w:rsid w:val="00F11E65"/>
    <w:rsid w:val="00F15383"/>
    <w:rsid w:val="00F17244"/>
    <w:rsid w:val="00F17E78"/>
    <w:rsid w:val="00F218C3"/>
    <w:rsid w:val="00F26801"/>
    <w:rsid w:val="00F3428B"/>
    <w:rsid w:val="00F35DE7"/>
    <w:rsid w:val="00F3636A"/>
    <w:rsid w:val="00F43497"/>
    <w:rsid w:val="00F45960"/>
    <w:rsid w:val="00F46F6C"/>
    <w:rsid w:val="00F537A0"/>
    <w:rsid w:val="00F54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EE3B8-CB1B-46F0-9F5E-D6A1569D0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23</Pages>
  <Words>7918</Words>
  <Characters>45139</Characters>
  <Application>Microsoft Office Word</Application>
  <DocSecurity>0</DocSecurity>
  <Lines>376</Lines>
  <Paragraphs>105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52952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User</cp:lastModifiedBy>
  <cp:revision>13</cp:revision>
  <cp:lastPrinted>2018-01-23T13:25:00Z</cp:lastPrinted>
  <dcterms:created xsi:type="dcterms:W3CDTF">2018-02-06T20:54:00Z</dcterms:created>
  <dcterms:modified xsi:type="dcterms:W3CDTF">2018-06-27T10:26:00Z</dcterms:modified>
</cp:coreProperties>
</file>